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2BA" w:rsidRPr="005D42BA" w:rsidRDefault="009251CF" w:rsidP="005D42BA">
      <w:pPr>
        <w:pStyle w:val="ConsPlusNormal"/>
        <w:ind w:left="10202" w:right="-1" w:firstLine="418"/>
        <w:outlineLvl w:val="0"/>
        <w:rPr>
          <w:sz w:val="18"/>
          <w:szCs w:val="18"/>
        </w:rPr>
      </w:pPr>
      <w:r w:rsidRPr="005D42BA">
        <w:rPr>
          <w:sz w:val="18"/>
          <w:szCs w:val="18"/>
        </w:rPr>
        <w:t xml:space="preserve">Приложение № </w:t>
      </w:r>
      <w:r w:rsidR="005D42BA" w:rsidRPr="005D42BA">
        <w:rPr>
          <w:sz w:val="18"/>
          <w:szCs w:val="18"/>
        </w:rPr>
        <w:t>2</w:t>
      </w:r>
      <w:r w:rsidR="00BD653E" w:rsidRPr="005D42BA">
        <w:rPr>
          <w:sz w:val="18"/>
          <w:szCs w:val="18"/>
        </w:rPr>
        <w:t xml:space="preserve"> </w:t>
      </w:r>
    </w:p>
    <w:p w:rsidR="005D42BA" w:rsidRPr="005D42BA" w:rsidRDefault="005D42BA" w:rsidP="005D42BA">
      <w:pPr>
        <w:pStyle w:val="ConsPlusNormal"/>
        <w:ind w:left="10202" w:right="-1" w:firstLine="418"/>
        <w:rPr>
          <w:sz w:val="18"/>
          <w:szCs w:val="18"/>
        </w:rPr>
      </w:pPr>
      <w:r w:rsidRPr="005D42BA">
        <w:rPr>
          <w:sz w:val="18"/>
          <w:szCs w:val="18"/>
        </w:rPr>
        <w:t>к Закону Санкт-Петербурга</w:t>
      </w:r>
    </w:p>
    <w:p w:rsidR="005D42BA" w:rsidRDefault="005D42BA" w:rsidP="005D42BA">
      <w:pPr>
        <w:pStyle w:val="ConsPlusNormal"/>
        <w:ind w:left="10620" w:right="-1"/>
        <w:rPr>
          <w:sz w:val="18"/>
          <w:szCs w:val="18"/>
        </w:rPr>
      </w:pPr>
      <w:r w:rsidRPr="005D42BA">
        <w:rPr>
          <w:sz w:val="18"/>
          <w:szCs w:val="18"/>
        </w:rPr>
        <w:t xml:space="preserve">«О внесении изменений в Закон Санкт-Петербурга </w:t>
      </w:r>
      <w:r w:rsidRPr="005D42BA">
        <w:rPr>
          <w:sz w:val="18"/>
          <w:szCs w:val="18"/>
        </w:rPr>
        <w:br/>
        <w:t>«О Территориальной программе</w:t>
      </w:r>
      <w:r>
        <w:rPr>
          <w:sz w:val="18"/>
          <w:szCs w:val="18"/>
        </w:rPr>
        <w:t xml:space="preserve"> </w:t>
      </w:r>
      <w:r w:rsidRPr="005D42BA">
        <w:rPr>
          <w:sz w:val="18"/>
          <w:szCs w:val="18"/>
        </w:rPr>
        <w:t>государственных</w:t>
      </w:r>
    </w:p>
    <w:p w:rsidR="005D42BA" w:rsidRDefault="005D42BA" w:rsidP="005D42BA">
      <w:pPr>
        <w:pStyle w:val="ConsPlusNormal"/>
        <w:ind w:left="10620" w:right="-1"/>
        <w:rPr>
          <w:sz w:val="18"/>
          <w:szCs w:val="18"/>
        </w:rPr>
      </w:pPr>
      <w:r w:rsidRPr="005D42BA">
        <w:rPr>
          <w:sz w:val="18"/>
          <w:szCs w:val="18"/>
        </w:rPr>
        <w:t>гарантий</w:t>
      </w:r>
      <w:r>
        <w:rPr>
          <w:sz w:val="18"/>
          <w:szCs w:val="18"/>
        </w:rPr>
        <w:t xml:space="preserve"> </w:t>
      </w:r>
      <w:r w:rsidRPr="005D42BA">
        <w:rPr>
          <w:sz w:val="18"/>
          <w:szCs w:val="18"/>
        </w:rPr>
        <w:t>бесплатного оказания</w:t>
      </w:r>
      <w:r>
        <w:rPr>
          <w:sz w:val="18"/>
          <w:szCs w:val="18"/>
        </w:rPr>
        <w:t xml:space="preserve"> </w:t>
      </w:r>
      <w:r w:rsidRPr="005D42BA">
        <w:rPr>
          <w:sz w:val="18"/>
          <w:szCs w:val="18"/>
        </w:rPr>
        <w:t>гражданам медициной</w:t>
      </w:r>
      <w:r>
        <w:rPr>
          <w:sz w:val="18"/>
          <w:szCs w:val="18"/>
        </w:rPr>
        <w:t xml:space="preserve"> </w:t>
      </w:r>
      <w:r w:rsidRPr="005D42BA">
        <w:rPr>
          <w:sz w:val="18"/>
          <w:szCs w:val="18"/>
        </w:rPr>
        <w:t>помощи в Санкт-Петербурге</w:t>
      </w:r>
      <w:r>
        <w:rPr>
          <w:sz w:val="18"/>
          <w:szCs w:val="18"/>
        </w:rPr>
        <w:t xml:space="preserve"> </w:t>
      </w:r>
      <w:r w:rsidRPr="005D42BA">
        <w:rPr>
          <w:sz w:val="18"/>
          <w:szCs w:val="18"/>
        </w:rPr>
        <w:t xml:space="preserve">на 2025 год </w:t>
      </w:r>
    </w:p>
    <w:p w:rsidR="005D42BA" w:rsidRPr="005D42BA" w:rsidRDefault="005D42BA" w:rsidP="005D42BA">
      <w:pPr>
        <w:pStyle w:val="ConsPlusNormal"/>
        <w:ind w:left="10620" w:right="-1"/>
        <w:rPr>
          <w:sz w:val="18"/>
          <w:szCs w:val="18"/>
        </w:rPr>
      </w:pPr>
      <w:r w:rsidRPr="005D42BA">
        <w:rPr>
          <w:sz w:val="18"/>
          <w:szCs w:val="18"/>
        </w:rPr>
        <w:t>и на плановый</w:t>
      </w:r>
      <w:r>
        <w:rPr>
          <w:sz w:val="18"/>
          <w:szCs w:val="18"/>
        </w:rPr>
        <w:t xml:space="preserve"> </w:t>
      </w:r>
      <w:r w:rsidRPr="005D42BA">
        <w:rPr>
          <w:sz w:val="18"/>
          <w:szCs w:val="18"/>
        </w:rPr>
        <w:t>период 2026 и 2027 годов</w:t>
      </w:r>
      <w:r>
        <w:rPr>
          <w:sz w:val="18"/>
          <w:szCs w:val="18"/>
        </w:rPr>
        <w:t>»</w:t>
      </w:r>
    </w:p>
    <w:p w:rsidR="005D42BA" w:rsidRDefault="005D42BA" w:rsidP="009251CF">
      <w:pPr>
        <w:shd w:val="clear" w:color="auto" w:fill="FFFFFF" w:themeFill="background1"/>
        <w:jc w:val="center"/>
        <w:rPr>
          <w:b/>
          <w:sz w:val="18"/>
          <w:szCs w:val="18"/>
        </w:rPr>
      </w:pPr>
    </w:p>
    <w:p w:rsidR="005D42BA" w:rsidRDefault="009251CF" w:rsidP="009251CF">
      <w:pPr>
        <w:shd w:val="clear" w:color="auto" w:fill="FFFFFF" w:themeFill="background1"/>
        <w:jc w:val="center"/>
        <w:rPr>
          <w:b/>
          <w:sz w:val="18"/>
          <w:szCs w:val="18"/>
        </w:rPr>
      </w:pPr>
      <w:r w:rsidRPr="00FC4C44">
        <w:rPr>
          <w:b/>
          <w:sz w:val="18"/>
          <w:szCs w:val="18"/>
        </w:rPr>
        <w:t>П Е Р Е Ч Е Н Ь</w:t>
      </w:r>
      <w:r w:rsidR="00BD653E">
        <w:rPr>
          <w:b/>
          <w:sz w:val="18"/>
          <w:szCs w:val="18"/>
        </w:rPr>
        <w:t xml:space="preserve"> </w:t>
      </w:r>
    </w:p>
    <w:p w:rsidR="003A6194" w:rsidRDefault="009251CF" w:rsidP="009251CF">
      <w:pPr>
        <w:shd w:val="clear" w:color="auto" w:fill="FFFFFF" w:themeFill="background1"/>
        <w:jc w:val="center"/>
        <w:rPr>
          <w:b/>
          <w:sz w:val="18"/>
          <w:szCs w:val="18"/>
        </w:rPr>
      </w:pPr>
      <w:r w:rsidRPr="00FC4C44">
        <w:rPr>
          <w:b/>
          <w:sz w:val="18"/>
          <w:szCs w:val="18"/>
        </w:rPr>
        <w:t xml:space="preserve">медицинских организаций, участвующих в реализации Территориальной программы государственных гарантий бесплатного оказания гражданам медицинской помощи </w:t>
      </w:r>
      <w:r w:rsidR="00BD653E">
        <w:rPr>
          <w:b/>
          <w:sz w:val="18"/>
          <w:szCs w:val="18"/>
        </w:rPr>
        <w:t xml:space="preserve"> </w:t>
      </w:r>
      <w:r w:rsidRPr="00FC4C44">
        <w:rPr>
          <w:b/>
          <w:sz w:val="18"/>
          <w:szCs w:val="18"/>
        </w:rPr>
        <w:t>в Санкт-Петербурге на 202</w:t>
      </w:r>
      <w:r w:rsidR="00870450">
        <w:rPr>
          <w:b/>
          <w:sz w:val="18"/>
          <w:szCs w:val="18"/>
        </w:rPr>
        <w:t>5</w:t>
      </w:r>
      <w:r w:rsidR="00440E6E">
        <w:rPr>
          <w:b/>
          <w:sz w:val="18"/>
          <w:szCs w:val="18"/>
        </w:rPr>
        <w:t xml:space="preserve"> </w:t>
      </w:r>
      <w:r w:rsidRPr="00FC4C44">
        <w:rPr>
          <w:b/>
          <w:sz w:val="18"/>
          <w:szCs w:val="18"/>
        </w:rPr>
        <w:t>год и на плановый период 202</w:t>
      </w:r>
      <w:r w:rsidR="00870450">
        <w:rPr>
          <w:b/>
          <w:sz w:val="18"/>
          <w:szCs w:val="18"/>
        </w:rPr>
        <w:t>6</w:t>
      </w:r>
      <w:r w:rsidRPr="00FC4C44">
        <w:rPr>
          <w:b/>
          <w:sz w:val="18"/>
          <w:szCs w:val="18"/>
        </w:rPr>
        <w:t xml:space="preserve"> и 202</w:t>
      </w:r>
      <w:r w:rsidR="00870450">
        <w:rPr>
          <w:b/>
          <w:sz w:val="18"/>
          <w:szCs w:val="18"/>
        </w:rPr>
        <w:t>7</w:t>
      </w:r>
      <w:r w:rsidRPr="00FC4C44">
        <w:rPr>
          <w:b/>
          <w:sz w:val="18"/>
          <w:szCs w:val="18"/>
        </w:rPr>
        <w:t xml:space="preserve"> годов, в том числе территориальной программы обязательного медицинского страхования, </w:t>
      </w:r>
      <w:r w:rsidR="00FE304C">
        <w:rPr>
          <w:b/>
          <w:sz w:val="18"/>
          <w:szCs w:val="18"/>
        </w:rPr>
        <w:t>и</w:t>
      </w:r>
      <w:r w:rsidR="0063052D" w:rsidRPr="0063052D">
        <w:rPr>
          <w:b/>
          <w:sz w:val="18"/>
          <w:szCs w:val="18"/>
        </w:rPr>
        <w:t xml:space="preserve"> перечень медицинских организаций, проводящих профилактические медицинские осмотры и диспансеризацию, в том числе углубленную диспансеризацию</w:t>
      </w:r>
      <w:r w:rsidR="00583B6F">
        <w:rPr>
          <w:b/>
          <w:sz w:val="18"/>
          <w:szCs w:val="18"/>
        </w:rPr>
        <w:t>, в 202</w:t>
      </w:r>
      <w:r w:rsidR="00870450">
        <w:rPr>
          <w:b/>
          <w:sz w:val="18"/>
          <w:szCs w:val="18"/>
        </w:rPr>
        <w:t>5</w:t>
      </w:r>
      <w:r w:rsidRPr="00FC4C44">
        <w:rPr>
          <w:b/>
          <w:sz w:val="18"/>
          <w:szCs w:val="18"/>
        </w:rPr>
        <w:t xml:space="preserve"> году</w:t>
      </w:r>
      <w:r>
        <w:rPr>
          <w:b/>
          <w:sz w:val="18"/>
          <w:szCs w:val="18"/>
        </w:rPr>
        <w:t xml:space="preserve"> </w:t>
      </w:r>
      <w:r w:rsidR="00BD653E">
        <w:rPr>
          <w:b/>
          <w:sz w:val="18"/>
          <w:szCs w:val="18"/>
        </w:rPr>
        <w:t xml:space="preserve">    </w:t>
      </w:r>
    </w:p>
    <w:p w:rsidR="005D42BA" w:rsidRDefault="005D42BA" w:rsidP="009251CF">
      <w:pPr>
        <w:shd w:val="clear" w:color="auto" w:fill="FFFFFF" w:themeFill="background1"/>
        <w:jc w:val="center"/>
        <w:rPr>
          <w:b/>
          <w:sz w:val="18"/>
          <w:szCs w:val="18"/>
        </w:rPr>
      </w:pPr>
    </w:p>
    <w:tbl>
      <w:tblPr>
        <w:tblW w:w="15764" w:type="dxa"/>
        <w:tblInd w:w="-601" w:type="dxa"/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851"/>
        <w:gridCol w:w="3392"/>
        <w:gridCol w:w="1417"/>
        <w:gridCol w:w="1275"/>
        <w:gridCol w:w="1135"/>
        <w:gridCol w:w="995"/>
        <w:gridCol w:w="1136"/>
        <w:gridCol w:w="992"/>
        <w:gridCol w:w="995"/>
        <w:gridCol w:w="1137"/>
        <w:gridCol w:w="1134"/>
        <w:gridCol w:w="851"/>
      </w:tblGrid>
      <w:tr w:rsidR="003A6194" w:rsidRPr="00C03102" w:rsidTr="005C6353">
        <w:trPr>
          <w:trHeight w:val="20"/>
          <w:tblHeader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6194" w:rsidRPr="00440E6E" w:rsidRDefault="003A6194" w:rsidP="005C6353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0E6E">
              <w:rPr>
                <w:b/>
                <w:bCs/>
                <w:color w:val="000000"/>
                <w:sz w:val="18"/>
                <w:szCs w:val="18"/>
              </w:rPr>
              <w:t>№</w:t>
            </w:r>
            <w:r w:rsidR="00BD653E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440E6E">
              <w:rPr>
                <w:b/>
                <w:bCs/>
                <w:color w:val="000000"/>
                <w:sz w:val="18"/>
                <w:szCs w:val="18"/>
              </w:rPr>
              <w:t xml:space="preserve"> п/п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6194" w:rsidRPr="00440E6E" w:rsidRDefault="003A6194" w:rsidP="005C6353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0E6E">
              <w:rPr>
                <w:b/>
                <w:bCs/>
                <w:color w:val="000000"/>
                <w:sz w:val="18"/>
                <w:szCs w:val="18"/>
              </w:rPr>
              <w:t>Код</w:t>
            </w:r>
            <w:r w:rsidR="00BD653E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440E6E">
              <w:rPr>
                <w:b/>
                <w:bCs/>
                <w:color w:val="000000"/>
                <w:sz w:val="18"/>
                <w:szCs w:val="18"/>
              </w:rPr>
              <w:t xml:space="preserve">меди-цинской органи-зации </w:t>
            </w:r>
            <w:r w:rsidR="00BD653E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440E6E">
              <w:rPr>
                <w:b/>
                <w:bCs/>
                <w:color w:val="000000"/>
                <w:sz w:val="18"/>
                <w:szCs w:val="18"/>
              </w:rPr>
              <w:t>по реестру</w:t>
            </w:r>
          </w:p>
        </w:tc>
        <w:tc>
          <w:tcPr>
            <w:tcW w:w="3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6194" w:rsidRPr="00440E6E" w:rsidRDefault="003A6194" w:rsidP="005C6353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0E6E">
              <w:rPr>
                <w:b/>
                <w:bCs/>
                <w:color w:val="000000"/>
                <w:sz w:val="18"/>
                <w:szCs w:val="18"/>
              </w:rPr>
              <w:t>Наименование медицинской организации</w:t>
            </w:r>
          </w:p>
        </w:tc>
        <w:tc>
          <w:tcPr>
            <w:tcW w:w="1106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A6194" w:rsidRPr="00440E6E" w:rsidRDefault="003A6194" w:rsidP="005C6353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0E6E">
              <w:rPr>
                <w:b/>
                <w:bCs/>
                <w:color w:val="000000"/>
                <w:sz w:val="18"/>
                <w:szCs w:val="18"/>
              </w:rPr>
              <w:t>В том числе</w:t>
            </w:r>
          </w:p>
        </w:tc>
      </w:tr>
      <w:tr w:rsidR="003A6194" w:rsidRPr="00C03102" w:rsidTr="005C6353">
        <w:trPr>
          <w:trHeight w:val="20"/>
          <w:tblHeader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6194" w:rsidRPr="00440E6E" w:rsidRDefault="003A6194" w:rsidP="005C6353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6194" w:rsidRPr="00440E6E" w:rsidRDefault="003A6194" w:rsidP="005C6353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6194" w:rsidRPr="00440E6E" w:rsidRDefault="003A6194" w:rsidP="005C6353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6194" w:rsidRPr="00440E6E" w:rsidRDefault="00440E6E" w:rsidP="003A6194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0E6E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="003A6194" w:rsidRPr="00440E6E">
              <w:rPr>
                <w:b/>
                <w:bCs/>
                <w:color w:val="000000"/>
                <w:sz w:val="18"/>
                <w:szCs w:val="18"/>
              </w:rPr>
              <w:t xml:space="preserve">существляю-щие деятельность </w:t>
            </w:r>
            <w:r w:rsidR="00BD653E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3A6194" w:rsidRPr="00440E6E">
              <w:rPr>
                <w:b/>
                <w:bCs/>
                <w:color w:val="000000"/>
                <w:sz w:val="18"/>
                <w:szCs w:val="18"/>
              </w:rPr>
              <w:t xml:space="preserve">в рамках выполнения государственно-го задания </w:t>
            </w:r>
            <w:r w:rsidR="00BD653E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3A6194" w:rsidRPr="00440E6E">
              <w:rPr>
                <w:b/>
                <w:bCs/>
                <w:color w:val="000000"/>
                <w:sz w:val="18"/>
                <w:szCs w:val="18"/>
              </w:rPr>
              <w:t>за счет средств бюджетных ассигнований бюджета</w:t>
            </w:r>
            <w:r w:rsidR="00BD653E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3A6194" w:rsidRPr="00440E6E">
              <w:rPr>
                <w:b/>
                <w:bCs/>
                <w:sz w:val="18"/>
                <w:szCs w:val="18"/>
              </w:rPr>
              <w:t>Санкт-Петербурга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6194" w:rsidRPr="00440E6E" w:rsidRDefault="00440E6E" w:rsidP="005C6353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0E6E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="003A6194" w:rsidRPr="00440E6E">
              <w:rPr>
                <w:b/>
                <w:bCs/>
                <w:color w:val="000000"/>
                <w:sz w:val="18"/>
                <w:szCs w:val="18"/>
              </w:rPr>
              <w:t xml:space="preserve">существляю-щие деятельность </w:t>
            </w:r>
            <w:r w:rsidR="00BD653E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3A6194" w:rsidRPr="00440E6E">
              <w:rPr>
                <w:b/>
                <w:bCs/>
                <w:color w:val="000000"/>
                <w:sz w:val="18"/>
                <w:szCs w:val="18"/>
              </w:rPr>
              <w:t>в сфере обязательного медицинского страхования</w:t>
            </w:r>
          </w:p>
        </w:tc>
        <w:tc>
          <w:tcPr>
            <w:tcW w:w="83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6194" w:rsidRPr="00440E6E" w:rsidRDefault="003A6194" w:rsidP="005C6353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0E6E">
              <w:rPr>
                <w:b/>
                <w:bCs/>
                <w:color w:val="000000"/>
                <w:sz w:val="18"/>
                <w:szCs w:val="18"/>
              </w:rPr>
              <w:t>из них</w:t>
            </w:r>
          </w:p>
        </w:tc>
      </w:tr>
      <w:tr w:rsidR="003A6194" w:rsidRPr="00C03102" w:rsidTr="005C6353">
        <w:trPr>
          <w:trHeight w:val="20"/>
          <w:tblHeader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6194" w:rsidRPr="00440E6E" w:rsidRDefault="003A6194" w:rsidP="005C6353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6194" w:rsidRPr="00440E6E" w:rsidRDefault="003A6194" w:rsidP="005C6353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6194" w:rsidRPr="00440E6E" w:rsidRDefault="003A6194" w:rsidP="005C6353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6194" w:rsidRPr="00440E6E" w:rsidRDefault="003A6194" w:rsidP="005C6353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6194" w:rsidRPr="00440E6E" w:rsidRDefault="003A6194" w:rsidP="005C6353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6194" w:rsidRPr="00440E6E" w:rsidRDefault="00440E6E" w:rsidP="005C6353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0E6E">
              <w:rPr>
                <w:b/>
                <w:bCs/>
                <w:color w:val="000000"/>
                <w:sz w:val="18"/>
                <w:szCs w:val="18"/>
              </w:rPr>
              <w:t>п</w:t>
            </w:r>
            <w:r w:rsidR="003A6194" w:rsidRPr="00440E6E">
              <w:rPr>
                <w:b/>
                <w:bCs/>
                <w:color w:val="000000"/>
                <w:sz w:val="18"/>
                <w:szCs w:val="18"/>
              </w:rPr>
              <w:t xml:space="preserve">роводящие профилак-тические медицинские осмотры </w:t>
            </w:r>
            <w:r w:rsidR="00BD653E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3A6194" w:rsidRPr="00440E6E">
              <w:rPr>
                <w:b/>
                <w:bCs/>
                <w:color w:val="000000"/>
                <w:sz w:val="18"/>
                <w:szCs w:val="18"/>
              </w:rPr>
              <w:t>и диспан-серизацию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6194" w:rsidRPr="00440E6E" w:rsidRDefault="003A6194" w:rsidP="005C6353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0E6E">
              <w:rPr>
                <w:b/>
                <w:bCs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6194" w:rsidRPr="00440E6E" w:rsidRDefault="00440E6E" w:rsidP="005C6353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0E6E">
              <w:rPr>
                <w:b/>
                <w:bCs/>
                <w:color w:val="000000"/>
                <w:sz w:val="18"/>
                <w:szCs w:val="18"/>
              </w:rPr>
              <w:t>п</w:t>
            </w:r>
            <w:r w:rsidR="003A6194" w:rsidRPr="00440E6E">
              <w:rPr>
                <w:b/>
                <w:bCs/>
                <w:color w:val="000000"/>
                <w:sz w:val="18"/>
                <w:szCs w:val="18"/>
              </w:rPr>
              <w:t>роводя-щие диспансер-ное наблюде-ние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6194" w:rsidRPr="00440E6E" w:rsidRDefault="00440E6E" w:rsidP="005C6353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0E6E">
              <w:rPr>
                <w:b/>
                <w:bCs/>
                <w:color w:val="000000"/>
                <w:sz w:val="18"/>
                <w:szCs w:val="18"/>
              </w:rPr>
              <w:t>п</w:t>
            </w:r>
            <w:r w:rsidR="003A6194" w:rsidRPr="00440E6E">
              <w:rPr>
                <w:b/>
                <w:bCs/>
                <w:color w:val="000000"/>
                <w:sz w:val="18"/>
                <w:szCs w:val="18"/>
              </w:rPr>
              <w:t>роводя-щие медицин-скую реабили-тацию</w:t>
            </w:r>
          </w:p>
        </w:tc>
        <w:tc>
          <w:tcPr>
            <w:tcW w:w="31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6194" w:rsidRPr="00440E6E" w:rsidRDefault="003A6194" w:rsidP="005C6353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0E6E">
              <w:rPr>
                <w:b/>
                <w:bCs/>
                <w:color w:val="000000"/>
                <w:sz w:val="18"/>
                <w:szCs w:val="18"/>
              </w:rPr>
              <w:t>в том числе:</w:t>
            </w:r>
          </w:p>
        </w:tc>
      </w:tr>
      <w:tr w:rsidR="003A6194" w:rsidRPr="00C03102" w:rsidTr="005C6353">
        <w:trPr>
          <w:trHeight w:val="20"/>
          <w:tblHeader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6194" w:rsidRPr="00440E6E" w:rsidRDefault="003A6194" w:rsidP="005C6353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6194" w:rsidRPr="00440E6E" w:rsidRDefault="003A6194" w:rsidP="005C6353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6194" w:rsidRPr="00440E6E" w:rsidRDefault="003A6194" w:rsidP="005C6353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6194" w:rsidRPr="00440E6E" w:rsidRDefault="003A6194" w:rsidP="005C6353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6194" w:rsidRPr="00440E6E" w:rsidRDefault="003A6194" w:rsidP="005C6353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6194" w:rsidRPr="00440E6E" w:rsidRDefault="003A6194" w:rsidP="005C6353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6194" w:rsidRPr="00440E6E" w:rsidRDefault="003A6194" w:rsidP="005C6353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0E6E">
              <w:rPr>
                <w:b/>
                <w:bCs/>
                <w:color w:val="000000"/>
                <w:sz w:val="18"/>
                <w:szCs w:val="18"/>
              </w:rPr>
              <w:t>углублен-ную диспан-серизацию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6194" w:rsidRPr="00440E6E" w:rsidRDefault="003A6194" w:rsidP="005C6353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0E6E">
              <w:rPr>
                <w:b/>
                <w:bCs/>
                <w:color w:val="000000"/>
                <w:sz w:val="18"/>
                <w:szCs w:val="18"/>
              </w:rPr>
              <w:t xml:space="preserve">для оценки репродук-тивного здоровья женщин </w:t>
            </w:r>
            <w:r w:rsidR="00BD653E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440E6E">
              <w:rPr>
                <w:b/>
                <w:bCs/>
                <w:color w:val="000000"/>
                <w:sz w:val="18"/>
                <w:szCs w:val="18"/>
              </w:rPr>
              <w:t>и мужчин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6194" w:rsidRPr="00440E6E" w:rsidRDefault="003A6194" w:rsidP="005C6353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6194" w:rsidRPr="00440E6E" w:rsidRDefault="003A6194" w:rsidP="005C6353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6194" w:rsidRPr="00440E6E" w:rsidRDefault="003A6194" w:rsidP="005C6353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0E6E">
              <w:rPr>
                <w:b/>
                <w:bCs/>
                <w:color w:val="000000"/>
                <w:sz w:val="18"/>
                <w:szCs w:val="18"/>
              </w:rPr>
              <w:t>в амбула-торных условиях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6194" w:rsidRPr="00440E6E" w:rsidRDefault="003A6194" w:rsidP="005C6353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0E6E">
              <w:rPr>
                <w:b/>
                <w:bCs/>
                <w:color w:val="000000"/>
                <w:sz w:val="18"/>
                <w:szCs w:val="18"/>
              </w:rPr>
              <w:t>в условиях дневных стационаров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6194" w:rsidRPr="00440E6E" w:rsidRDefault="003A6194" w:rsidP="005C6353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0E6E">
              <w:rPr>
                <w:b/>
                <w:bCs/>
                <w:color w:val="000000"/>
                <w:sz w:val="18"/>
                <w:szCs w:val="18"/>
              </w:rPr>
              <w:t>в условиях кругло-суточных стационаров</w:t>
            </w:r>
          </w:p>
        </w:tc>
      </w:tr>
    </w:tbl>
    <w:p w:rsidR="003A6194" w:rsidRPr="00440E6E" w:rsidRDefault="003A6194" w:rsidP="009251CF">
      <w:pPr>
        <w:shd w:val="clear" w:color="auto" w:fill="FFFFFF" w:themeFill="background1"/>
        <w:jc w:val="center"/>
        <w:rPr>
          <w:b/>
          <w:sz w:val="2"/>
          <w:szCs w:val="2"/>
        </w:rPr>
      </w:pPr>
    </w:p>
    <w:tbl>
      <w:tblPr>
        <w:tblW w:w="15764" w:type="dxa"/>
        <w:tblInd w:w="-60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851"/>
        <w:gridCol w:w="3392"/>
        <w:gridCol w:w="1417"/>
        <w:gridCol w:w="1275"/>
        <w:gridCol w:w="1135"/>
        <w:gridCol w:w="995"/>
        <w:gridCol w:w="1136"/>
        <w:gridCol w:w="992"/>
        <w:gridCol w:w="995"/>
        <w:gridCol w:w="1137"/>
        <w:gridCol w:w="1134"/>
        <w:gridCol w:w="851"/>
      </w:tblGrid>
      <w:tr w:rsidR="00C03102" w:rsidRPr="00C03102" w:rsidTr="003A6194">
        <w:trPr>
          <w:cantSplit/>
          <w:trHeight w:val="300"/>
          <w:tblHeader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AC30A2" w:rsidRPr="00C03102" w:rsidRDefault="00AC30A2" w:rsidP="00C03102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03102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AC30A2" w:rsidRPr="00C03102" w:rsidRDefault="00AC30A2" w:rsidP="00C03102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03102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AC30A2" w:rsidRPr="00C03102" w:rsidRDefault="00AC30A2" w:rsidP="00C03102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03102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AC30A2" w:rsidRPr="00C03102" w:rsidRDefault="00AC30A2" w:rsidP="00C03102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03102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AC30A2" w:rsidRPr="00C03102" w:rsidRDefault="00AC30A2" w:rsidP="00C03102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03102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AC30A2" w:rsidRPr="00C03102" w:rsidRDefault="00AC30A2" w:rsidP="00C03102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03102">
              <w:rPr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AC30A2" w:rsidRPr="00C03102" w:rsidRDefault="00AC30A2" w:rsidP="00EB1CC5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03102"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AC30A2" w:rsidRPr="00C03102" w:rsidRDefault="00AC30A2" w:rsidP="00EB1CC5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03102">
              <w:rPr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AC30A2" w:rsidRPr="00C03102" w:rsidRDefault="00AC30A2" w:rsidP="00EB1CC5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03102">
              <w:rPr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AC30A2" w:rsidRPr="00C03102" w:rsidRDefault="00AC30A2" w:rsidP="00EB1CC5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03102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AC30A2" w:rsidRPr="00C03102" w:rsidRDefault="00AC30A2" w:rsidP="00EB1CC5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03102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AC30A2" w:rsidRPr="00C03102" w:rsidRDefault="00AC30A2" w:rsidP="00EB1CC5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03102">
              <w:rPr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AC30A2" w:rsidRPr="00C03102" w:rsidRDefault="00AC30A2" w:rsidP="00EB1CC5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03102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143AC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  <w:lang w:val="en-US"/>
              </w:rPr>
            </w:pPr>
            <w:r w:rsidRPr="00715B5B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780001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«Городская больница № 20»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143AC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  <w:lang w:val="en-US"/>
              </w:rPr>
            </w:pPr>
            <w:r w:rsidRPr="00715B5B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780003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«Клиническая ревматологическая больница № 25» имени В.А.Насоновой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143AC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  <w:lang w:val="en-US"/>
              </w:rPr>
            </w:pPr>
            <w:r w:rsidRPr="00715B5B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780004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«Городская больница № 26»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143AC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  <w:lang w:val="en-US"/>
              </w:rPr>
            </w:pPr>
            <w:r w:rsidRPr="00715B5B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780005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«Городская больница № 28 Максимилиановская»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143AC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  <w:lang w:val="en-US"/>
              </w:rPr>
            </w:pPr>
            <w:r w:rsidRPr="00715B5B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780006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«Городская больница Святой преподобномученицы Елизаветы»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143AC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  <w:lang w:val="en-US"/>
              </w:rPr>
            </w:pPr>
            <w:r w:rsidRPr="00715B5B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780007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«Городская клиническая больница № 31»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143AC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  <w:lang w:val="en-US"/>
              </w:rPr>
            </w:pPr>
            <w:r w:rsidRPr="00715B5B">
              <w:rPr>
                <w:sz w:val="18"/>
                <w:szCs w:val="18"/>
                <w:lang w:val="en-US"/>
              </w:rPr>
              <w:lastRenderedPageBreak/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780008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«Введенская городская клиническая больница»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780009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больница № 33»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780010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«Городская больница Святого Праведного Иоанна Кронштадтского»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780011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«Николаевская больница»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780012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больница № 38 им. Н.А.Семашко»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780013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«Городская больница Святого Великомученика Георгия»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780014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«Городская больница № 40 Курортного района»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780016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«Госпиталь для ветеранов войн»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780017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«Городская больница № 9»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48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780018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Федеральное государственное бюджетное образовательное учреждение высшего образования «Северо-Западный государственный медицинский университет имени И.И.Мечникова» Министерства здравоохранения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780019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Федеральное государственное бюджетное научное учреждение «Институт экспериментальной медицины»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780020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«Детская городская поликлиника № 17»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780021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«Детская городская поликлиника № 19»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780022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«Детская городская поликлиника № 44»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780023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«Детская городская поликлиника № 45 Невского района»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780024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«Детская городская поликлиника № 51»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780025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«Детская городская поликлиника № 62»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780026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«Городская поликлиника № 63»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780027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«Детская городская поликлиника № 7»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780028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«Детская городская поликлиника № 73»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48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780030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3A6194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«Детский городской многопрофильный клинический центр высоких медицинских технологий им. К.А.Раухфуса»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780031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«Детская городская больница № 2 святой Марии Магдалины»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780032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«Детская городская больница № 22»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780033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«Детская городская больница Святой Ольги»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780034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«Детская городская клиническая больница № 5 имени Нила Федоровича Филатова»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48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780035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Федеральное государственное бюджетное учреждение «Национальный медицинский исследовательский центр имени В.А.Алмазова» Министерства здравоохранения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780036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Государственное бюджетное учреждение «Санкт-Петербургский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научно-исследовательский институт скорой помощи имени И.И.Джанелидзе»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</w:tr>
      <w:tr w:rsidR="00EB1CC5" w:rsidRPr="00C03102" w:rsidTr="00715B5B">
        <w:trPr>
          <w:cantSplit/>
          <w:trHeight w:val="48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780037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Федеральное государственное бюджетное учреждение «Национальный медицинский исследовательский центр травматологии и ортопедии имени Р.Р.Вредена» Министерства здравоохранения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780038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«Женская консультация № 22»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48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780039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Федеральное государственное бюджетное образовательное учреждение высшего образования «Первый Санкт</w:t>
            </w:r>
            <w:r w:rsidRPr="00C03102">
              <w:rPr>
                <w:sz w:val="18"/>
                <w:szCs w:val="18"/>
              </w:rPr>
              <w:noBreakHyphen/>
              <w:t>Петербургский государственный медицинский университет имени академика И.П.Павлова» Министерства здравоохранения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780040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«Женская консультация № 44» Пушкинского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48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780041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Федеральное государственное бюджетное учреждение «Северо-Западный окружной научно-клинический центр имени Л.Г.Соколова Федерального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медико-биологического агентства»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780042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Клиническая больница Святителя Луки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780043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«Городская Покровская больница»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780044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«Городская больница № 14»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780045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«Городская больница № 15»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780046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«Городская Мариинская больница»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780047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«Городская Александровская больница»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780048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многопрофильная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больница № 2»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780049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унитарное предприятие пассажирского автомобильного транспорта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780050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«Городская поликлиника № 104»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780051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21»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780052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25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Невского района»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780053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30»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780054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32»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780055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34»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780056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39»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780057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48»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780058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«Городская поликлиника № 6»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780059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71»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780060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«Городская поликлиника № 72»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780061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Городская поликлиника № 77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Невского района»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780062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8»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780063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87»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780064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94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Невского района»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780065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95»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780066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97»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780067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99»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780070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«Родильный дом № 1 (специализированный)»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780071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3A6194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«Родильный дом № 17»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780072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3A6194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«Родильный дом № 13»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780073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3A6194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«Родильный дом № 16»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780074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«Городской перинатальный центр № 1»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780075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Лечебно-профилактическое учреждение «Родильный дом № 2»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780076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«Родильный дом № 6 им. проф. В.Ф.Снегирева»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780077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«Родильный дом № 9»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48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780079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3A6194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Федеральное государственное бюджетное образовательное учреждение высшего образования «Санкт-Петербургский государственный педиатрический медицинский университет» Министерства здравоохранения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780080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«Детская городская поликлиника № 71»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780081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28»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780082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«Городская поликлиника № 114»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780083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46»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780084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3A6194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«Родильный дом № 10»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780085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«Женская консультация № 5»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780086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«Детская городская поликлиника № 11»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780087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«Детская городская поликлиника № 29»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780088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«Детская поликлиника № 30»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780089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«Детская городская поликлиника № 35»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780090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«Детская городская поликлиника № 49» Пушкинского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780092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«Детская городская поликлиника № 68»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780094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«Городская поликлиника № 118»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780095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«Женская консультация № 18»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780096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«Женская консультация № 33»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780097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«Женская консультация № 40»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780098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102»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780099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«Городская поликлиника № 106»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780100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«Городская поликлиника № 107»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780101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«Городская поликлиника № 109»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780102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«Городская поликлиника № 111»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780103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«Городская поликлиника № 112»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780104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14»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780105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«Городская поликлиника № 17»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780106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19»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780107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23»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780108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24»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780109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27»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780110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3»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780111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37»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780112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38»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780113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4»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780114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«Городская поликлиника № 43»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780115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44»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780116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49»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780117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51»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780118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«Городская поликлиника № 52»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780119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«Городская поликлиника № 54»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780120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56»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780121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74»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780122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86»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780123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88»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780124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91»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780125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93»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780126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96»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780127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98»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780129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100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Невского района Санкт-Петербурга»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48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780130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Федеральное государственное бюджетное учреждение «Национальный медицинский исследовательский центр детской травматологии и ортопедии имени Г.И.Турнера» Министерства здравоохранения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780131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Частное учреждение здравоохранения «Клиническая больница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«РЖД-МЕДИЦИНА города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Санкт-Петербурга»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780132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60 Пушкинского района»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780133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75»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780134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78»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780135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«Стоматологическая поликлиника № 8»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780136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«Стоматологическая поликлиника № 13»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780138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«Стоматологическая поликлиника № 20»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780139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«Стоматологическая поликлиника № 28 Красносельского района»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780140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стоматологическая поликлиника № 33»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780141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детская стоматологическая поликлиника № 6»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780142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«Стоматологическая поликлиника № 12»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780143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стоматологическая поликлиника № 2»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780144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«Стоматологическая поликлиника № 17»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780145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«Стоматологическая поликлиника № 18»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780146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«Стоматологическая поликлиника № 19» Пушкинского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780147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«Стоматологическая поликлиника № 29»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780148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«Стоматологическая поликлиника № 30»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780149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«Стоматологическая поликлиника № 32»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780151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«Городской клинический онкологический диспансер»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</w:tr>
      <w:tr w:rsidR="00EB1CC5" w:rsidRPr="00C03102" w:rsidTr="00715B5B">
        <w:trPr>
          <w:cantSplit/>
          <w:trHeight w:val="48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780152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Федеральное государственное бюджетное военное образовательное учреждение высшего образования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«Военно-медицинская академия имени С.М.Кирова» Министерства обороны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48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780153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«Детский городской многопрофильный клинический специализированный центр высоких медицинских технологий»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780154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«Стоматологическая поликлиника № 31 Невского района»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780155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«Стоматологическая поликлиника № 6»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780156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«Поликлиника стоматологическая № 16»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780157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«Онкологический диспансер Московского района»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780158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«Детская городская стоматологическая поликлиника № 1»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780159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«Детская стоматологическая поликлиника № 3»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780160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«Детская стоматологическая поликлиника № 4»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780161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«Стоматологическая поликлиника № 15»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780162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стоматологическая поликлиника № 3»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780163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«Стоматологическая поликлиника № 9»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780164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«Стоматологическая поликлиника № 10»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780165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«Стоматологическая поликлиника № 11»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780166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«Стоматологическая поликлиника № 4»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780167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«Клиническая инфекционная больница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им. С.П.Боткина»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780168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«Детская инфекционная больница № 3»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780169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5C6353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«Консультативно-диагностическая поликлиника №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1 Приморского района»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780170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«Кожно-венерологический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диспансер №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1»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780171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«Кожно-венерологический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диспансер №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2»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780172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«Кожно-венерологический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диспансер №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3»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780173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«Кожно-венерологический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диспансер №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4»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780174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5C6353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«Кожно-венерологический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диспансер №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5»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780175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5C6353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«Кожно-венерологический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диспансер №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6»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780176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5C6353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«Кожно-венерологический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диспансер №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7»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780177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5C6353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«Кожно-венерологический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диспансер №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8»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780178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5C6353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«Кожно-венерологический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диспансер №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9»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780179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5C6353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«Кожно-венерологический диспансер № 10 </w:t>
            </w:r>
            <w:r>
              <w:rPr>
                <w:sz w:val="18"/>
                <w:szCs w:val="18"/>
              </w:rPr>
              <w:t>–</w:t>
            </w:r>
            <w:r w:rsidRPr="00C03102">
              <w:rPr>
                <w:sz w:val="18"/>
                <w:szCs w:val="18"/>
              </w:rPr>
              <w:t xml:space="preserve"> Клиника дерматологии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и венерологии»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780180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«Кожно-венерологический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диспансер №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11»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780181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«Кожно-венерологический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диспансер Невского района»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780182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«Городской кожно-венерологический диспансер»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780183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«Диагностический Центр № 7» (глазной) для взрослого и детского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780184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«Консультативно-диагностический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центр № 85»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780185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«Консультативно-диагностический центр для детей»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780186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«Городской консультативно-диагностический центр № 1»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780187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«Центр по профилактике и борьбе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со СПИД и инфекционными заболеваниями»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780188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автономное учреждение здравоохранения «Городская поликлиника № 40»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780189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«Детский центр восстановительной медицины и реабилитации № 3»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780190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76»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780192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«Городская поликлиника № 120»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780193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Автономная некоммерческая организация «Медицинский садоводческий центр»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780194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117»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780195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автономное учреждение здравоохранения «Поликлиника городская стоматологическая № 22»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780200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Открытое акционерное общество «Городская стоматологическая поликлиника № 24»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780204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Государственное унитарное предприятие «Водоканал Санкт</w:t>
            </w:r>
            <w:r w:rsidRPr="00C03102">
              <w:rPr>
                <w:sz w:val="18"/>
                <w:szCs w:val="18"/>
              </w:rPr>
              <w:noBreakHyphen/>
              <w:t xml:space="preserve">Петербурга»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780208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Общество с ограниченной ответственностью «Стоматолог»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780209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«Центр планирования семьи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и репродукции»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780210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«МЕДИКА»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780211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Акционерное общество «КардиоКлиника»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780212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«Медицинское объединение «ОНА»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780215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22»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48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780216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Федеральное казенное учреждение здравоохранения «Медико-санитарная часть Министерства внутренних дел Российской Федерации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по г. Санкт-Петербургу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и Ленинградской области»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780218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Федеральное государственное казенное учреждение «442 Военный клинический госпиталь» Министерства обороны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780219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BD653E" w:rsidRDefault="00EB1CC5" w:rsidP="00C03102">
            <w:pPr>
              <w:ind w:firstLine="0"/>
              <w:jc w:val="left"/>
              <w:rPr>
                <w:color w:val="00B050"/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Федеральное государственное бюджетное учреждение «Федеральный научно-клинический центр инфекционных болезней Федерального медико-биологического агентства»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780221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«Рубин»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780222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Общество с ограниченной ответственностью «АБА</w:t>
            </w:r>
            <w:r w:rsidRPr="00C03102">
              <w:rPr>
                <w:sz w:val="18"/>
                <w:szCs w:val="18"/>
              </w:rPr>
              <w:noBreakHyphen/>
              <w:t xml:space="preserve">клиника»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780223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5C6353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Федеральное государственное бюджетное образовательное учреждение высшего образования «Санкт-Петербургский государственный университет»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780224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Общество с ограниченной ответственностью «АВА-ПЕТЕР»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780226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«Детская городская больница № 17 Святителя Николая Чудотворца»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780227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«Центр Диализа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Санкт-Петербург»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48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780228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Федеральное государственное бюджетное учреждение «Российский научный центр радиологии и хирургических технологий имени академика А.М.Гранова» Министерства здравоохранения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780230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«Выбор»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780231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«Центр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Семейной Медицины «XXI век»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780234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«Медицинская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фирма «ДУНАЙ»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780235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«МираДент»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780237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«СТЕЛС»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780238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Акционерное общество «Городская стоматологическая поликлиника № 1»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780239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Открытое акционерное общество «Поликлиника городская стоматологическая № 21»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48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780240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5C6353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Государственное бюджетное учреждение здравоохранения «Санкт-Петербургский клинический научно-практический центр специализированных видов медицинской помощи (онкологический)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имени Н.П.Напалкова»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</w:tr>
      <w:tr w:rsidR="00EB1CC5" w:rsidRPr="00C03102" w:rsidTr="00715B5B">
        <w:trPr>
          <w:cantSplit/>
          <w:trHeight w:val="48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780241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Федеральное государственное бюджетное учреждение «Санкт</w:t>
            </w:r>
            <w:r w:rsidRPr="00C03102">
              <w:rPr>
                <w:sz w:val="18"/>
                <w:szCs w:val="18"/>
              </w:rPr>
              <w:noBreakHyphen/>
              <w:t>Петербургский научно-исследовательский институт уха, горла, носа и речи» Министерства здравоохранения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48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780243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Федеральное государственное бюджетное учреждение «Национальный медицинский исследовательский центр онкологии имени Н.Н.Петрова» Министерства здравоохранения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48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780244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Федеральное государственное бюджетное учреждение «Федеральный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научно-образовательный центр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медико-социальной экспертизы </w:t>
            </w:r>
            <w:r>
              <w:rPr>
                <w:sz w:val="18"/>
                <w:szCs w:val="18"/>
              </w:rPr>
              <w:t xml:space="preserve"> и реабилитации им. Г.А.</w:t>
            </w:r>
            <w:r w:rsidRPr="00C03102">
              <w:rPr>
                <w:sz w:val="18"/>
                <w:szCs w:val="18"/>
              </w:rPr>
              <w:t xml:space="preserve">Альбрехта» Министерства труда и социальной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защиты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780245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Федеральное государственное бюджетное учреждение здравоохранения Санкт</w:t>
            </w:r>
            <w:r w:rsidRPr="00C03102">
              <w:rPr>
                <w:sz w:val="18"/>
                <w:szCs w:val="18"/>
              </w:rPr>
              <w:noBreakHyphen/>
              <w:t>Петербургская клиническая больница Российской академии наук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780250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«НМЦ-Томография»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780252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«Косметология ОстМедКонсалт»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780254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«Медси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Санкт-Петербург»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780257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Общество с ограниченной ответственностью «СолоДент»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780264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Федеральное государственное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бюджетное научное учреждение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«Научно-исследовательский институт акушерства, гинекологии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и репродуктологии имени Д.О.Отта»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780277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Общество с ограниченной ответственностью «Мастер-Дент»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780278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Акционерное общество «Ситилаб»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780279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«Уни Дент»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780285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автономное учреждение здравоохранения «Городская поликлиника № 83»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48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780294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Федеральное государственное бюджетное учреждение «Национальный медицинский исследовательский центр психиатрии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и неврологии имени В.М.Бехтерева» Министерства здравоохранения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780295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Федеральное государственное бюджетное учреждение на</w:t>
            </w:r>
            <w:r>
              <w:rPr>
                <w:sz w:val="18"/>
                <w:szCs w:val="18"/>
              </w:rPr>
              <w:t xml:space="preserve">уки Институт мозга человека им. </w:t>
            </w:r>
            <w:r w:rsidRPr="00C03102">
              <w:rPr>
                <w:sz w:val="18"/>
                <w:szCs w:val="18"/>
              </w:rPr>
              <w:t>Н.П.Бехтеревой Российской академии наук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48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780296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Федеральное государственное бюджетное учреждение «Всероссийский центр экстренной и радиационной медицины имени А.М.Никифорова» Министерства Российской Федерации по делам гражданской обороны, чрезвычайным ситуациям и ликвидации последствий стихийных бедств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780297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автономное учреждение здравоохранения «Городская поликлиника № 81»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780306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поликлиника № 122»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780308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«Лечебно-профилактическое учреждение «Амбулаторный Диализный Центр»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780315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Общество с ограниченной ответственностью «Альянс-КП»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780322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«Лиана»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780324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«ИНВИТРО СПб»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780326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«Риат»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48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780331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Федеральное бюджетное учреждение науки «Санкт</w:t>
            </w:r>
            <w:r w:rsidRPr="00C03102">
              <w:rPr>
                <w:sz w:val="18"/>
                <w:szCs w:val="18"/>
              </w:rPr>
              <w:noBreakHyphen/>
              <w:t xml:space="preserve">Петербургский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научно-исследовательский институт эпидемиологии и микробиологии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им. Пастера» Федеральной службы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по надзору в сфере защиты прав потребителей и благополучия человека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780339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5C6353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«ЭМСИПИ-Медикейр»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780340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«Медицинский центр Эко-безопасность»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780350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«Гранти-мед»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780355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Общество с ограниченной ответственностью «Диагностический центр «Зрение»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780357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Акционерное общество «Международный центр репродуктивной медицины»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780361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Общество с ограниченной ответственностью «Диагностический центр «Энерго»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780363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«Евромед Клиник»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780366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«Городская станция скорой медицинской помощи»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780367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«Станция скорой медицинской помощи Петродворцового района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Санкт-Петербурга»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780368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«Станция скорой медицинской помощи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№ 4»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780369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«Станция скорой медицинской помощи»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780371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Общество с ограниченной ответственностью «Б.Браун Авитум Руссланд Клиникс»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780372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3A6194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Общество с ограниченной ответственностью «Центр инновационной эмбриологии и репродуктологии «ЭмбриЛайф»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780374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«Медицинский центр Аймед»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780376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5C6353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«Лечебно-диагностический центр Международного института биологических систем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имени Сергея Березина»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48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780380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Федеральное государственное бюджетное учреждение «Российский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научно-исследовательский институт гематологии и трансфузиологии Федерального медико-биологического агентства»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780382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«Азбука Здоровья»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780384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«Генезис»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780391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«Мой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медицинский центр»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780393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«Морской Медицинский Центр»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780396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«Городские поликлиники»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780402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Закрытое акционерное общество «Санаторий «Черная речка»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780406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Общество с ограниченной ответственностью «Центр МРТ «ОНА»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48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780409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Федеральное государственное бюджетное учреждение «Санкт</w:t>
            </w:r>
            <w:r w:rsidRPr="00C03102">
              <w:rPr>
                <w:sz w:val="18"/>
                <w:szCs w:val="18"/>
              </w:rPr>
              <w:noBreakHyphen/>
              <w:t>Петербургский научно-исследовательский институт фтизиопульмонологии» Министерства здравоохранения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780411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«Центр планирования семьи «МЕДИКА»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780412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«Мать и дитя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Санкт-Петербург»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780415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«Каре»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780418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Автономная некоммерческая организация «Медицинский центр «Двадцать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первый век»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780421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«Дентал»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780422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Федеральное государственное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бюджетное учреждение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«Консультативно-диагностический центр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с поликлиникой» Управления делами Президента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780429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Медицинское учреждение «Белая роза»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780430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«Европейский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Институт Здоровья Семьи»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780435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Акционерное общество «Современные медицинские технологии»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780439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«МАРТ»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780441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«Василеостровский центр МРТ»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780456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«МедМигСервис»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780460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«МедПроф»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780461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«Рэмси Диагностика Рус»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780481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Общество с ограниченной ответственностью «Балтийский Институт репродуктологии человека»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780489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«Стоматологический центр «СТОМУС»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780494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Общество с ограниченной ответственностью «МРТ-Эксперт СПб»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780495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«Купчинский центр амбулаторного диализа»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780503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стационарное учреждение социального обслуживания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«Дом-интернат для престарелых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и инвалидов № 1»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780505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«Инкерман»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780511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«Балтийская медицинская компания»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780526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«СТОМАТОЛОГИЯ НОБЕЛЬ»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780530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«Ай-Клиник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Северо-Запад»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780533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Общество с ограниченной ответственностью «Гранти-Мед»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780536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«Медико-санитарная часть № 157»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780541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«Ленская-6»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780543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«МедСоюз»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780544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«Медицинский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Центр «МАГНИТ»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780549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«АВА-МЕД»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780554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Общество с ограниченной ответственностью «СТОМАТОЛОГИЧЕСКАЯ ПОЛИКЛИНИКА 24»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780564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«Симед»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780567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«Медицинский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центр Гевди»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780569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«АЙ-КЛИНИК ПЕТЕРГОФ»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780574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«Передовые репродуктивные технологии»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780577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«Профессор»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780579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«Силуэт»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780587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«ЭНЕРГИЯ ЗДОРОВЬЯ»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780592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Общество с ограниченной ответственностью «Международный медицинский центр на Манежном»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780594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«Дельта»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780604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«М-ЛАЙН»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780610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«Медицинский центр ГАЙДЕ»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780618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Общество с ограниченной ответственностью «Национальный центр социально значимых заболеваний»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780621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«Медицина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Северной Столицы»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780624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Общество с ограниченной ответственностью «Скан»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780626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«Медикор»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780629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«АрДент»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780632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Акционерное общество «Адмиралтейские верфи»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780634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Федеральное государственное казенное учреждение «Поликлиника № 4 Федеральной таможенной службы»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780640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«Национальный центр клинической морфологической диагностики»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780646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«Медклуб»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780648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Общество с ограниченной ответственностью «ЕвроСитиКлиник»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780650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«РеаСанМед»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780653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5C6353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Международное учреждение здравоохранения и доп</w:t>
            </w:r>
            <w:r>
              <w:rPr>
                <w:sz w:val="18"/>
                <w:szCs w:val="18"/>
              </w:rPr>
              <w:t>олнительного образования научно</w:t>
            </w:r>
            <w:r w:rsidRPr="00C03102">
              <w:rPr>
                <w:sz w:val="18"/>
                <w:szCs w:val="18"/>
              </w:rPr>
              <w:t>-исследовательский институт клинической медицины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780656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«Оксидент»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780661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«ИНВАСЕРВИС»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780662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Общество с ограниченной ответственностью «</w:t>
            </w:r>
            <w:r>
              <w:rPr>
                <w:sz w:val="18"/>
                <w:szCs w:val="18"/>
              </w:rPr>
              <w:t>Медилюкс</w:t>
            </w:r>
            <w:r w:rsidRPr="00C03102">
              <w:rPr>
                <w:sz w:val="18"/>
                <w:szCs w:val="18"/>
              </w:rPr>
              <w:t xml:space="preserve">-ТМ»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780663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Медицинское частное учреждение «Нефросовет»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780666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«Академия МРТ»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780671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«АЙ-КЛИНИК ПЕТРОГРАДСКАЯ»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780672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«СмитХелскеа»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780674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«Скайферт»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780676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«Консультативно-диагностический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центр 78»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780677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«МедиСкан»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780682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«Немецкая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семейная клиника»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780687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«Степмед Клиник»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780688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«Адамант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Медицинская Клиника»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780691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«Клиника «Источник»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780693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Федеральное бюджетное учреждение здравоохранения «Центр гигиены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и эпидемиологии в городе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Санкт-Петербурге и Ленинградской области»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780694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«Многопрофильная клиника Сестрорецкая»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780695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«Доступная Медицина»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780696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«Медицинские услуги»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780697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«Приоритет диагностика»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780698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«Реабилитационный центр «ВЕЛЕС»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780699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Общество с ограниченной ответственностью «Хирургия ГрандМед»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780701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«МедПомощь»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780705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«Медицина-Красота-Здоровье»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780708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«Белая Линия»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780715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Общество с ограниченной ответственностью «Здоровье»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780720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«КДФ-СПБ»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780721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Общество с ограниченной ответственностью «Наше Здоровье»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48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780725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Федеральное государственное автономное учреждение «Национальный медицинский исследовательский центр «Межотраслевой научно-технический комплекс «Микрохирургия глаза» имени академика С.Н.Федорова Министерства здравоохранения Российской Федерации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780731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«Главная 25»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780734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«Медицинский пренатальный центр»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780737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«МЕДИЦИНСКИЙ ЦЕНТР «ДЕЛЬФ»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780742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Общество с ограниченной ответственностью «Алмадент»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780744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Акционерное общество «Петербургские аптеки»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780746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«Городское патологоанатомическое бюро»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48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780749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Автономная некоммерческая организация здравоохранения и дополнительного образования научно-исследовательский институт Клинической Медицины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г. Москва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780752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Байкальская Ассоциация медицинских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780754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Частное учреждение здравоохранения «Медико-санитарная часть «Силовые машины»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780756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Федеральное государственное бюджетное учреждение «Научно-клинический центр токсикологии имени академика </w:t>
            </w:r>
            <w:r>
              <w:rPr>
                <w:sz w:val="18"/>
                <w:szCs w:val="18"/>
              </w:rPr>
              <w:t xml:space="preserve"> С.Н.</w:t>
            </w:r>
            <w:r w:rsidRPr="00C03102">
              <w:rPr>
                <w:sz w:val="18"/>
                <w:szCs w:val="18"/>
              </w:rPr>
              <w:t xml:space="preserve">Голикова Федерального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медико-биологического агентства»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780757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Общество с ограниченной ответственностью «Доброго Здоровья-2»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780214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Федеральное бюджетное учреждение науки «Северо-Западный научный центр гигиены и общественного здоровья»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780445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Общество с ограниченной ответственностью «Клиника Будь Здоров»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780712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«ВитаЛаб»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780758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«Кабинет томографии Купчино»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780760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«Фабрика»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780761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Индивидуальный предприниматель Затолокина Александра Александровна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780762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«Международный Центр Фертильности»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780763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«Медуспех»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780764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Общество с ограниченной ответственностью «Мой медицинский центр Высокие технологии»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«Городской гериатрический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медико-социальный центр»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«Гериатрическая больница № 1»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наркологическая больница»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«Психиатрическая больница № 1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им. П.П.Кащенко»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казенное учреждение здравоохранения «Психиатрическая больница Святого Николая Чудотворца»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казенное учреждение здравоохранения «Городская психиатрическая больница № 3 имени И.И.Скворцова-Степанова»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казенное учреждение здравоохранения «Городская психиатрическая больница № 6 (стационар с диспансером)»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3A6194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«Городская психиатрическая больница № 7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 имени академика И.П.Павлова»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казенное учреждение здравоохранения «Центр восстановительного лечения «Детская психиатрия»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имени С.С.Мнухина»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+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«Психоневрологический диспансер Фрунзенского района»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«Детский санаторий «Пионер» (психоневрологический)»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«Детский психоневрологический санаторий «Комарово»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3A6194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казенное учреждение здравоохранения «Городской центр восстановительного лечения детей с психоневрологическими нарушениями»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685DCC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«Психоневрологический диспансер № 1»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685DCC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«Психоневрологический диспансер № 2»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685DCC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«Психоневрологический диспансер № 3»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685DCC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казенное учреждение здравоохранения «Психоневрологический диспансер № 4»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685DCC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«Психоневрологический диспансер № 5»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685DCC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«Психоневрологический диспансер № 6»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685DCC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«Психоневрологический диспансер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№ 8»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«Психоневрологический диспансер № 9 Невского района»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685DCC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«Психоневрологический диспансер № 10»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685DCC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«Городская туберкулезная больница № 2»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«Туберкулезная больница № 8»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«Городской противотуберкулезный диспансер»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«Межрайонный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>Петроградско-Приморский противотуберкулезный диспансер № 3»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«Пушкинский противотуберкулезный диспансер»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685DCC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«Противотуберкулезный диспансер № 11»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685DCC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«Противотуберкулезный диспансер № 2»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685DCC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«Противотуберкулезный диспансер № 8»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685DCC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«Противотуберкулезный диспансер № 12»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685DCC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«Противотуберкулезный диспансер № 5»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685DCC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 Противотуберкулезный диспансер № 16»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685DCC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«Противотуберкулезный диспансер № 4»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685DCC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«Противотуберкулезный диспансер № 15»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685DCC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«Противотуберкулезный диспансер № 14»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казенное учреждение здравоохранения «Детский туберкулезный санаторий «Дружба»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«Городской туберкулезный санаторий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«Сосновый Бор»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казенное учреждение здравоохранения «Детский туберкулезный санаторий «Жемчужина»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«Детский санаторий «Аврора»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«Детский санаторий «Спартак»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казенное учреждение здравоохранения «Детский санаторий «Березка»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«Детский санаторий «Звездочка»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«Детский санаторий «Солнечное»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«Санаторий для детей «Детские Дюны»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«Санаторий для детей «Огонек»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«Детский пульмонологический санаторий «Салют» Адмиралтейского района </w:t>
            </w:r>
            <w:r>
              <w:rPr>
                <w:sz w:val="18"/>
                <w:szCs w:val="18"/>
              </w:rPr>
              <w:t xml:space="preserve"> </w:t>
            </w:r>
            <w:r w:rsidR="005D42BA">
              <w:rPr>
                <w:sz w:val="18"/>
                <w:szCs w:val="18"/>
              </w:rPr>
              <w:br/>
            </w:r>
            <w:r w:rsidRPr="00C03102">
              <w:rPr>
                <w:sz w:val="18"/>
                <w:szCs w:val="18"/>
              </w:rPr>
              <w:t>Санкт-Петербурга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«Диагностический центр </w:t>
            </w:r>
            <w:r>
              <w:rPr>
                <w:sz w:val="18"/>
                <w:szCs w:val="18"/>
              </w:rPr>
              <w:t xml:space="preserve"> </w:t>
            </w:r>
            <w:r w:rsidR="005D42BA">
              <w:rPr>
                <w:sz w:val="18"/>
                <w:szCs w:val="18"/>
              </w:rPr>
              <w:br/>
            </w:r>
            <w:bookmarkStart w:id="0" w:name="_GoBack"/>
            <w:bookmarkEnd w:id="0"/>
            <w:r w:rsidRPr="00C03102">
              <w:rPr>
                <w:sz w:val="18"/>
                <w:szCs w:val="18"/>
              </w:rPr>
              <w:t xml:space="preserve">(медико-генетический)»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«Городской центр охраны репродуктивного здоровья подростков «Ювента»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«Бюро судебно-медицинской экспертизы»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«Врачебно-физкультурный диспансер № 3» (межрайонный)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«Врачебно-физкультурный диспансер Красногвардейского района»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3A6194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«Межрайонный врачебно-физкультурный диспансер № 1»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«Городской врачебно-физкультурный диспансер»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казенное учреждение здравоохранения «Хоспис № 1»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казенное учреждение здравоохранения «Хоспис № 2»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казенное учреждение здравоохранения «Хоспис № 3»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казенное учреждение здравоохранения «Хоспис № 4»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3A6194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автономное учреждение здравоохранения «Хоспис (детский и взрослый)»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казенное учреждение здравоохранения «Городская станция переливания крови»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казенное учреждение здравоохранения «Амбулатория Мариинская»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казенное учреждение здравоохранения «Городской центр общественного здоровья и медицинской профилактики»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</w:t>
            </w:r>
            <w:r>
              <w:rPr>
                <w:sz w:val="18"/>
                <w:szCs w:val="18"/>
              </w:rPr>
              <w:t xml:space="preserve"> </w:t>
            </w:r>
            <w:r w:rsidRPr="00C03102">
              <w:rPr>
                <w:sz w:val="18"/>
                <w:szCs w:val="18"/>
              </w:rPr>
              <w:t xml:space="preserve">здравоохранения «Медицинский информационно-аналитический центр»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бюджетное учреждение здравоохранения «Медицинский санитарный транспорт»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 xml:space="preserve">Санкт-Петербургское государственное казенное учреждение «Детский городской сурдологический центр»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B1CC5" w:rsidRPr="00C03102" w:rsidTr="00715B5B">
        <w:trPr>
          <w:cantSplit/>
          <w:trHeight w:val="2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CC5" w:rsidRPr="00715B5B" w:rsidRDefault="00EB1CC5" w:rsidP="00715B5B">
            <w:pPr>
              <w:pStyle w:val="af5"/>
              <w:numPr>
                <w:ilvl w:val="0"/>
                <w:numId w:val="2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-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CC5" w:rsidRPr="00C03102" w:rsidRDefault="00EB1CC5" w:rsidP="00C03102">
            <w:pPr>
              <w:ind w:firstLine="0"/>
              <w:jc w:val="left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Санкт-Петербургское государственное бюджетное учреждение здравоохранения «Городская поликлиника № 62»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CC5" w:rsidRPr="00C03102" w:rsidRDefault="00EB1CC5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C03102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CC5" w:rsidRPr="00EB1CC5" w:rsidRDefault="00EB1CC5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03102" w:rsidRPr="00C03102" w:rsidTr="003A6194">
        <w:trPr>
          <w:cantSplit/>
          <w:trHeight w:val="435"/>
        </w:trPr>
        <w:tc>
          <w:tcPr>
            <w:tcW w:w="4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0A2" w:rsidRPr="00C03102" w:rsidRDefault="00AC30A2" w:rsidP="00C03102">
            <w:pPr>
              <w:ind w:firstLine="0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C03102">
              <w:rPr>
                <w:b/>
                <w:bCs/>
                <w:color w:val="000000"/>
                <w:sz w:val="18"/>
                <w:szCs w:val="18"/>
              </w:rPr>
              <w:t xml:space="preserve">Итого медицинских организаций, участвующих </w:t>
            </w:r>
            <w:r w:rsidR="00BD653E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03102">
              <w:rPr>
                <w:b/>
                <w:bCs/>
                <w:color w:val="000000"/>
                <w:sz w:val="18"/>
                <w:szCs w:val="18"/>
              </w:rPr>
              <w:t>в территориальной программе государственных гарантий, всего в том числе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0A2" w:rsidRPr="00C03102" w:rsidRDefault="00AC30A2" w:rsidP="00C03102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03102">
              <w:rPr>
                <w:b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0A2" w:rsidRPr="00C03102" w:rsidRDefault="00EC3470" w:rsidP="00C03102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358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0A2" w:rsidRPr="00EB1CC5" w:rsidRDefault="00EC3470" w:rsidP="00C03102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A2" w:rsidRPr="00EB1CC5" w:rsidRDefault="00EC3470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A2" w:rsidRPr="00EB1CC5" w:rsidRDefault="00AC30A2" w:rsidP="00EC3470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8</w:t>
            </w:r>
            <w:r w:rsidR="00EC3470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A2" w:rsidRPr="00EB1CC5" w:rsidRDefault="00EC3470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A2" w:rsidRPr="00EB1CC5" w:rsidRDefault="00EC3470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A2" w:rsidRPr="00EB1CC5" w:rsidRDefault="00EC3470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A2" w:rsidRPr="00EB1CC5" w:rsidRDefault="00EC3470" w:rsidP="00EB1CC5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A2" w:rsidRPr="00EB1CC5" w:rsidRDefault="00EC3470" w:rsidP="00EC3470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C03102" w:rsidRPr="00C03102" w:rsidTr="003A6194">
        <w:trPr>
          <w:cantSplit/>
          <w:trHeight w:val="480"/>
        </w:trPr>
        <w:tc>
          <w:tcPr>
            <w:tcW w:w="4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A2" w:rsidRPr="00C03102" w:rsidRDefault="00AC30A2" w:rsidP="00C03102">
            <w:pPr>
              <w:ind w:firstLine="0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C03102">
              <w:rPr>
                <w:b/>
                <w:bCs/>
                <w:color w:val="000000"/>
                <w:sz w:val="18"/>
                <w:szCs w:val="18"/>
              </w:rPr>
              <w:t xml:space="preserve">медицинских организаций, подведомственных федеральным органам исполнительной власти, которым Комиссией по разработке территориальной программы обязательного медицинского страхования </w:t>
            </w:r>
            <w:r w:rsidR="00BD653E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03102">
              <w:rPr>
                <w:b/>
                <w:bCs/>
                <w:color w:val="000000"/>
                <w:sz w:val="18"/>
                <w:szCs w:val="18"/>
              </w:rPr>
              <w:t>в Санкт-Петербурге распределяются объемы специализированной медицинской помощи в условиях круглосуточного и дневного стационаров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A2" w:rsidRPr="00C03102" w:rsidRDefault="008B5E7F" w:rsidP="00C03102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03102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A2" w:rsidRPr="00C03102" w:rsidRDefault="00AC30A2" w:rsidP="00C03102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0310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A2" w:rsidRPr="00EB1CC5" w:rsidRDefault="00AC30A2" w:rsidP="00C03102">
            <w:pPr>
              <w:ind w:firstLine="0"/>
              <w:jc w:val="center"/>
              <w:rPr>
                <w:sz w:val="18"/>
                <w:szCs w:val="18"/>
              </w:rPr>
            </w:pPr>
            <w:r w:rsidRPr="00EB1CC5">
              <w:rPr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A2" w:rsidRPr="00EB1CC5" w:rsidRDefault="00AC30A2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A2" w:rsidRPr="00EB1CC5" w:rsidRDefault="00AC30A2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A2" w:rsidRPr="00EB1CC5" w:rsidRDefault="00AC30A2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A2" w:rsidRPr="00EB1CC5" w:rsidRDefault="00AC30A2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A2" w:rsidRPr="00EB1CC5" w:rsidRDefault="00AC30A2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A2" w:rsidRPr="00EB1CC5" w:rsidRDefault="00AC30A2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A2" w:rsidRPr="00EB1CC5" w:rsidRDefault="00AC30A2" w:rsidP="00EB1CC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</w:tbl>
    <w:p w:rsidR="008D22EF" w:rsidRPr="00FC4C44" w:rsidRDefault="00BD653E" w:rsidP="00315F90">
      <w:pPr>
        <w:suppressAutoHyphens/>
        <w:ind w:firstLine="0"/>
        <w:rPr>
          <w:sz w:val="18"/>
          <w:szCs w:val="18"/>
        </w:rPr>
      </w:pP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</w:p>
    <w:sectPr w:rsidR="008D22EF" w:rsidRPr="00FC4C44" w:rsidSect="00353E81">
      <w:headerReference w:type="default" r:id="rId8"/>
      <w:pgSz w:w="16840" w:h="11907" w:orient="landscape" w:code="9"/>
      <w:pgMar w:top="567" w:right="851" w:bottom="709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49C" w:rsidRDefault="006B549C" w:rsidP="00353E81">
      <w:r>
        <w:separator/>
      </w:r>
    </w:p>
  </w:endnote>
  <w:endnote w:type="continuationSeparator" w:id="0">
    <w:p w:rsidR="006B549C" w:rsidRDefault="006B549C" w:rsidP="00353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49C" w:rsidRDefault="006B549C" w:rsidP="00353E81">
      <w:r>
        <w:separator/>
      </w:r>
    </w:p>
  </w:footnote>
  <w:footnote w:type="continuationSeparator" w:id="0">
    <w:p w:rsidR="006B549C" w:rsidRDefault="006B549C" w:rsidP="00353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B5B" w:rsidRDefault="006B549C">
    <w:pPr>
      <w:pStyle w:val="a3"/>
    </w:pPr>
    <w:sdt>
      <w:sdtPr>
        <w:id w:val="-38366648"/>
        <w:docPartObj>
          <w:docPartGallery w:val="Page Numbers (Top of Page)"/>
          <w:docPartUnique/>
        </w:docPartObj>
      </w:sdtPr>
      <w:sdtEndPr/>
      <w:sdtContent>
        <w:r w:rsidR="00715B5B">
          <w:fldChar w:fldCharType="begin"/>
        </w:r>
        <w:r w:rsidR="00715B5B">
          <w:instrText>PAGE   \* MERGEFORMAT</w:instrText>
        </w:r>
        <w:r w:rsidR="00715B5B">
          <w:fldChar w:fldCharType="separate"/>
        </w:r>
        <w:r w:rsidR="005D42BA" w:rsidRPr="005D42BA">
          <w:rPr>
            <w:noProof/>
            <w:lang w:val="ru-RU"/>
          </w:rPr>
          <w:t>31</w:t>
        </w:r>
        <w:r w:rsidR="00715B5B">
          <w:rPr>
            <w:noProof/>
            <w:lang w:val="ru-RU"/>
          </w:rPr>
          <w:fldChar w:fldCharType="end"/>
        </w:r>
      </w:sdtContent>
    </w:sdt>
    <w:r w:rsidR="00715B5B"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D74C5"/>
    <w:multiLevelType w:val="hybridMultilevel"/>
    <w:tmpl w:val="87A2DE6A"/>
    <w:lvl w:ilvl="0" w:tplc="15ACDF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071E4"/>
    <w:multiLevelType w:val="hybridMultilevel"/>
    <w:tmpl w:val="F676BAE0"/>
    <w:lvl w:ilvl="0" w:tplc="327ADDDC">
      <w:start w:val="1"/>
      <w:numFmt w:val="decimal"/>
      <w:suff w:val="space"/>
      <w:lvlText w:val="%1"/>
      <w:lvlJc w:val="left"/>
      <w:pPr>
        <w:ind w:left="720" w:hanging="360"/>
      </w:pPr>
      <w:rPr>
        <w:rFonts w:hint="default"/>
        <w:spacing w:val="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2EF"/>
    <w:rsid w:val="000159F5"/>
    <w:rsid w:val="00016C6A"/>
    <w:rsid w:val="0003600A"/>
    <w:rsid w:val="000668DF"/>
    <w:rsid w:val="00076790"/>
    <w:rsid w:val="00081648"/>
    <w:rsid w:val="00083106"/>
    <w:rsid w:val="000859C8"/>
    <w:rsid w:val="00087B29"/>
    <w:rsid w:val="00094478"/>
    <w:rsid w:val="00097BCE"/>
    <w:rsid w:val="000A7FA9"/>
    <w:rsid w:val="000B5BB5"/>
    <w:rsid w:val="000C3729"/>
    <w:rsid w:val="000D1592"/>
    <w:rsid w:val="000D230C"/>
    <w:rsid w:val="000D4AD3"/>
    <w:rsid w:val="001110A9"/>
    <w:rsid w:val="00123EBD"/>
    <w:rsid w:val="00126CFA"/>
    <w:rsid w:val="00135462"/>
    <w:rsid w:val="0013696A"/>
    <w:rsid w:val="001433DE"/>
    <w:rsid w:val="00145063"/>
    <w:rsid w:val="0015067A"/>
    <w:rsid w:val="00154D5E"/>
    <w:rsid w:val="00156035"/>
    <w:rsid w:val="001804D3"/>
    <w:rsid w:val="00180D9C"/>
    <w:rsid w:val="00190E68"/>
    <w:rsid w:val="001919C1"/>
    <w:rsid w:val="001964AE"/>
    <w:rsid w:val="001A020F"/>
    <w:rsid w:val="001A3570"/>
    <w:rsid w:val="001A49E9"/>
    <w:rsid w:val="001A68B0"/>
    <w:rsid w:val="001B507D"/>
    <w:rsid w:val="001B5FE9"/>
    <w:rsid w:val="001B7197"/>
    <w:rsid w:val="001D422B"/>
    <w:rsid w:val="001D5676"/>
    <w:rsid w:val="001D7543"/>
    <w:rsid w:val="001D7C80"/>
    <w:rsid w:val="001E2C9D"/>
    <w:rsid w:val="001F2323"/>
    <w:rsid w:val="00211445"/>
    <w:rsid w:val="00211466"/>
    <w:rsid w:val="00222699"/>
    <w:rsid w:val="00224233"/>
    <w:rsid w:val="0022790F"/>
    <w:rsid w:val="00230E35"/>
    <w:rsid w:val="002324C2"/>
    <w:rsid w:val="00236ECD"/>
    <w:rsid w:val="00240AF5"/>
    <w:rsid w:val="00242D20"/>
    <w:rsid w:val="00263D02"/>
    <w:rsid w:val="00277EDC"/>
    <w:rsid w:val="00282ABA"/>
    <w:rsid w:val="00291D40"/>
    <w:rsid w:val="002A35F1"/>
    <w:rsid w:val="002A56DB"/>
    <w:rsid w:val="002B35EA"/>
    <w:rsid w:val="002B70FF"/>
    <w:rsid w:val="002C0781"/>
    <w:rsid w:val="002C1ED3"/>
    <w:rsid w:val="002C4006"/>
    <w:rsid w:val="002C46C5"/>
    <w:rsid w:val="002C6826"/>
    <w:rsid w:val="002F2F13"/>
    <w:rsid w:val="002F4751"/>
    <w:rsid w:val="002F5C57"/>
    <w:rsid w:val="002F7651"/>
    <w:rsid w:val="00301F7B"/>
    <w:rsid w:val="00303948"/>
    <w:rsid w:val="00304438"/>
    <w:rsid w:val="00315F90"/>
    <w:rsid w:val="003253E2"/>
    <w:rsid w:val="0033574F"/>
    <w:rsid w:val="003424A9"/>
    <w:rsid w:val="00353E81"/>
    <w:rsid w:val="00372F7F"/>
    <w:rsid w:val="003840B3"/>
    <w:rsid w:val="00391065"/>
    <w:rsid w:val="003A3424"/>
    <w:rsid w:val="003A6194"/>
    <w:rsid w:val="003A7DC3"/>
    <w:rsid w:val="003F0ECA"/>
    <w:rsid w:val="003F763E"/>
    <w:rsid w:val="0040289A"/>
    <w:rsid w:val="00413238"/>
    <w:rsid w:val="00423E76"/>
    <w:rsid w:val="00437B36"/>
    <w:rsid w:val="00440E6E"/>
    <w:rsid w:val="00451B8D"/>
    <w:rsid w:val="00453135"/>
    <w:rsid w:val="00474CCA"/>
    <w:rsid w:val="0047686D"/>
    <w:rsid w:val="00485DA0"/>
    <w:rsid w:val="00486D80"/>
    <w:rsid w:val="004A1560"/>
    <w:rsid w:val="004A3D90"/>
    <w:rsid w:val="004A4713"/>
    <w:rsid w:val="004B1BBD"/>
    <w:rsid w:val="004B7898"/>
    <w:rsid w:val="004B7D40"/>
    <w:rsid w:val="004D48AB"/>
    <w:rsid w:val="004E3C9A"/>
    <w:rsid w:val="004F3C0A"/>
    <w:rsid w:val="005071EB"/>
    <w:rsid w:val="005168AF"/>
    <w:rsid w:val="0052457D"/>
    <w:rsid w:val="0056664C"/>
    <w:rsid w:val="00572BE1"/>
    <w:rsid w:val="00576C81"/>
    <w:rsid w:val="00583B6F"/>
    <w:rsid w:val="00584C8E"/>
    <w:rsid w:val="005B4688"/>
    <w:rsid w:val="005C43C5"/>
    <w:rsid w:val="005C60A5"/>
    <w:rsid w:val="005C6353"/>
    <w:rsid w:val="005D3860"/>
    <w:rsid w:val="005D42BA"/>
    <w:rsid w:val="005D53C9"/>
    <w:rsid w:val="005E2996"/>
    <w:rsid w:val="005F13CC"/>
    <w:rsid w:val="005F5D03"/>
    <w:rsid w:val="005F66B4"/>
    <w:rsid w:val="00602BC4"/>
    <w:rsid w:val="0060366A"/>
    <w:rsid w:val="00604320"/>
    <w:rsid w:val="00610275"/>
    <w:rsid w:val="006153AA"/>
    <w:rsid w:val="0061669E"/>
    <w:rsid w:val="006303CE"/>
    <w:rsid w:val="0063052D"/>
    <w:rsid w:val="00630FE7"/>
    <w:rsid w:val="00637193"/>
    <w:rsid w:val="0064067E"/>
    <w:rsid w:val="00641EED"/>
    <w:rsid w:val="0064276F"/>
    <w:rsid w:val="0065061C"/>
    <w:rsid w:val="0065156C"/>
    <w:rsid w:val="00685DCC"/>
    <w:rsid w:val="00690A01"/>
    <w:rsid w:val="00694207"/>
    <w:rsid w:val="006B04F9"/>
    <w:rsid w:val="006B30D4"/>
    <w:rsid w:val="006B549C"/>
    <w:rsid w:val="006D0115"/>
    <w:rsid w:val="006E5C3F"/>
    <w:rsid w:val="006E6896"/>
    <w:rsid w:val="00703248"/>
    <w:rsid w:val="00705056"/>
    <w:rsid w:val="00705529"/>
    <w:rsid w:val="00710615"/>
    <w:rsid w:val="00715B5B"/>
    <w:rsid w:val="00716506"/>
    <w:rsid w:val="00761D57"/>
    <w:rsid w:val="00766AFD"/>
    <w:rsid w:val="007731EB"/>
    <w:rsid w:val="00780F7D"/>
    <w:rsid w:val="007A0F4A"/>
    <w:rsid w:val="007A4283"/>
    <w:rsid w:val="007C45B0"/>
    <w:rsid w:val="007D0B86"/>
    <w:rsid w:val="007D415B"/>
    <w:rsid w:val="007F1231"/>
    <w:rsid w:val="007F5105"/>
    <w:rsid w:val="0080035E"/>
    <w:rsid w:val="0080361E"/>
    <w:rsid w:val="00844BB5"/>
    <w:rsid w:val="00847025"/>
    <w:rsid w:val="00860756"/>
    <w:rsid w:val="00861981"/>
    <w:rsid w:val="00870450"/>
    <w:rsid w:val="00876802"/>
    <w:rsid w:val="008B5E7F"/>
    <w:rsid w:val="008C4F01"/>
    <w:rsid w:val="008D2178"/>
    <w:rsid w:val="008D22EF"/>
    <w:rsid w:val="008E0B43"/>
    <w:rsid w:val="008F04EF"/>
    <w:rsid w:val="008F1B6C"/>
    <w:rsid w:val="008F79C7"/>
    <w:rsid w:val="0090551C"/>
    <w:rsid w:val="00914A79"/>
    <w:rsid w:val="00921681"/>
    <w:rsid w:val="00924559"/>
    <w:rsid w:val="009251CF"/>
    <w:rsid w:val="00927D0A"/>
    <w:rsid w:val="009410C4"/>
    <w:rsid w:val="00946449"/>
    <w:rsid w:val="00951D32"/>
    <w:rsid w:val="00960A13"/>
    <w:rsid w:val="0098452D"/>
    <w:rsid w:val="009972D5"/>
    <w:rsid w:val="009A27A1"/>
    <w:rsid w:val="009A4402"/>
    <w:rsid w:val="009A5CB0"/>
    <w:rsid w:val="009B76FF"/>
    <w:rsid w:val="009D7A42"/>
    <w:rsid w:val="009E23A3"/>
    <w:rsid w:val="009E2F7C"/>
    <w:rsid w:val="009E4092"/>
    <w:rsid w:val="009E7AB1"/>
    <w:rsid w:val="009F5405"/>
    <w:rsid w:val="00A026FF"/>
    <w:rsid w:val="00A117ED"/>
    <w:rsid w:val="00A22F59"/>
    <w:rsid w:val="00A400D5"/>
    <w:rsid w:val="00A45C39"/>
    <w:rsid w:val="00A540DE"/>
    <w:rsid w:val="00A6459C"/>
    <w:rsid w:val="00A738D4"/>
    <w:rsid w:val="00A93BC4"/>
    <w:rsid w:val="00A9760A"/>
    <w:rsid w:val="00AA399E"/>
    <w:rsid w:val="00AC30A2"/>
    <w:rsid w:val="00AE4B36"/>
    <w:rsid w:val="00B00932"/>
    <w:rsid w:val="00B021B8"/>
    <w:rsid w:val="00B07E50"/>
    <w:rsid w:val="00B17FC3"/>
    <w:rsid w:val="00B21388"/>
    <w:rsid w:val="00B3492D"/>
    <w:rsid w:val="00B56BE7"/>
    <w:rsid w:val="00B57A0B"/>
    <w:rsid w:val="00B57FF5"/>
    <w:rsid w:val="00B6048F"/>
    <w:rsid w:val="00B60B92"/>
    <w:rsid w:val="00B62177"/>
    <w:rsid w:val="00B62440"/>
    <w:rsid w:val="00B722D8"/>
    <w:rsid w:val="00B74C84"/>
    <w:rsid w:val="00B805B8"/>
    <w:rsid w:val="00B818E7"/>
    <w:rsid w:val="00B85442"/>
    <w:rsid w:val="00B90F65"/>
    <w:rsid w:val="00B9120E"/>
    <w:rsid w:val="00B92695"/>
    <w:rsid w:val="00BA5152"/>
    <w:rsid w:val="00BC1560"/>
    <w:rsid w:val="00BC4CF8"/>
    <w:rsid w:val="00BC57F3"/>
    <w:rsid w:val="00BD04CD"/>
    <w:rsid w:val="00BD653E"/>
    <w:rsid w:val="00BE30A0"/>
    <w:rsid w:val="00BE3E69"/>
    <w:rsid w:val="00BE415D"/>
    <w:rsid w:val="00BE654E"/>
    <w:rsid w:val="00C03102"/>
    <w:rsid w:val="00C12B88"/>
    <w:rsid w:val="00C2471E"/>
    <w:rsid w:val="00C2781F"/>
    <w:rsid w:val="00C40D42"/>
    <w:rsid w:val="00C43439"/>
    <w:rsid w:val="00C55EE7"/>
    <w:rsid w:val="00C615C3"/>
    <w:rsid w:val="00C71684"/>
    <w:rsid w:val="00C71856"/>
    <w:rsid w:val="00C71F3F"/>
    <w:rsid w:val="00C72D76"/>
    <w:rsid w:val="00C93AAC"/>
    <w:rsid w:val="00CA1859"/>
    <w:rsid w:val="00CA3AEF"/>
    <w:rsid w:val="00CA46F2"/>
    <w:rsid w:val="00CA7CA5"/>
    <w:rsid w:val="00CB2E1F"/>
    <w:rsid w:val="00CC5874"/>
    <w:rsid w:val="00CC7F12"/>
    <w:rsid w:val="00CD4DD4"/>
    <w:rsid w:val="00CD64D1"/>
    <w:rsid w:val="00CE2198"/>
    <w:rsid w:val="00CF01CE"/>
    <w:rsid w:val="00CF3B83"/>
    <w:rsid w:val="00D001B1"/>
    <w:rsid w:val="00D05A62"/>
    <w:rsid w:val="00D116F9"/>
    <w:rsid w:val="00D24AAD"/>
    <w:rsid w:val="00D24B0D"/>
    <w:rsid w:val="00D24BD6"/>
    <w:rsid w:val="00D367A7"/>
    <w:rsid w:val="00D462AD"/>
    <w:rsid w:val="00D56772"/>
    <w:rsid w:val="00D650CD"/>
    <w:rsid w:val="00D657C3"/>
    <w:rsid w:val="00D76DFF"/>
    <w:rsid w:val="00D823C9"/>
    <w:rsid w:val="00D93F72"/>
    <w:rsid w:val="00DA286F"/>
    <w:rsid w:val="00DB242A"/>
    <w:rsid w:val="00DB4F63"/>
    <w:rsid w:val="00DD4960"/>
    <w:rsid w:val="00DD5548"/>
    <w:rsid w:val="00DE1A64"/>
    <w:rsid w:val="00DF3885"/>
    <w:rsid w:val="00E03322"/>
    <w:rsid w:val="00E04E0A"/>
    <w:rsid w:val="00E143AC"/>
    <w:rsid w:val="00E22B39"/>
    <w:rsid w:val="00E26C3E"/>
    <w:rsid w:val="00E40A85"/>
    <w:rsid w:val="00E42095"/>
    <w:rsid w:val="00E4531C"/>
    <w:rsid w:val="00E46631"/>
    <w:rsid w:val="00E50403"/>
    <w:rsid w:val="00E52EE1"/>
    <w:rsid w:val="00EA57C0"/>
    <w:rsid w:val="00EB10C5"/>
    <w:rsid w:val="00EB1CC5"/>
    <w:rsid w:val="00EB6FD8"/>
    <w:rsid w:val="00EC3470"/>
    <w:rsid w:val="00EC5D86"/>
    <w:rsid w:val="00EC6EB7"/>
    <w:rsid w:val="00ED4EE1"/>
    <w:rsid w:val="00EE1D98"/>
    <w:rsid w:val="00EE356B"/>
    <w:rsid w:val="00EF2047"/>
    <w:rsid w:val="00EF6D2B"/>
    <w:rsid w:val="00EF7D9B"/>
    <w:rsid w:val="00F0150F"/>
    <w:rsid w:val="00F04C15"/>
    <w:rsid w:val="00F4093E"/>
    <w:rsid w:val="00F45A91"/>
    <w:rsid w:val="00F46231"/>
    <w:rsid w:val="00F46F1A"/>
    <w:rsid w:val="00F501A5"/>
    <w:rsid w:val="00F5356C"/>
    <w:rsid w:val="00F64460"/>
    <w:rsid w:val="00F73853"/>
    <w:rsid w:val="00F82F34"/>
    <w:rsid w:val="00F83C4B"/>
    <w:rsid w:val="00F85CE6"/>
    <w:rsid w:val="00F868BF"/>
    <w:rsid w:val="00F94E5B"/>
    <w:rsid w:val="00F97634"/>
    <w:rsid w:val="00F97A17"/>
    <w:rsid w:val="00FA5BF0"/>
    <w:rsid w:val="00FB097B"/>
    <w:rsid w:val="00FC05D7"/>
    <w:rsid w:val="00FC4C44"/>
    <w:rsid w:val="00FE0A81"/>
    <w:rsid w:val="00FE304C"/>
    <w:rsid w:val="00FE4FAD"/>
    <w:rsid w:val="00FE6533"/>
    <w:rsid w:val="00FF1615"/>
    <w:rsid w:val="00FF2A73"/>
    <w:rsid w:val="00FF41E1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D89731"/>
  <w15:docId w15:val="{A65026B3-2528-49C1-9981-21C576027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559"/>
    <w:pPr>
      <w:ind w:firstLine="567"/>
      <w:jc w:val="both"/>
    </w:pPr>
    <w:rPr>
      <w:sz w:val="24"/>
    </w:rPr>
  </w:style>
  <w:style w:type="paragraph" w:styleId="1">
    <w:name w:val="heading 1"/>
    <w:basedOn w:val="a"/>
    <w:next w:val="a"/>
    <w:link w:val="10"/>
    <w:qFormat/>
    <w:rsid w:val="00924559"/>
    <w:pPr>
      <w:suppressAutoHyphens/>
      <w:spacing w:line="336" w:lineRule="auto"/>
      <w:jc w:val="center"/>
      <w:outlineLvl w:val="0"/>
    </w:pPr>
    <w:rPr>
      <w:b/>
      <w:caps/>
      <w:kern w:val="28"/>
      <w:lang w:val="uk-UA"/>
    </w:rPr>
  </w:style>
  <w:style w:type="paragraph" w:styleId="2">
    <w:name w:val="heading 2"/>
    <w:basedOn w:val="a"/>
    <w:next w:val="a"/>
    <w:link w:val="20"/>
    <w:qFormat/>
    <w:rsid w:val="00924559"/>
    <w:pPr>
      <w:suppressAutoHyphens/>
      <w:spacing w:line="336" w:lineRule="auto"/>
      <w:ind w:left="851"/>
      <w:outlineLvl w:val="1"/>
    </w:pPr>
    <w:rPr>
      <w:b/>
      <w:lang w:val="uk-UA"/>
    </w:rPr>
  </w:style>
  <w:style w:type="paragraph" w:styleId="3">
    <w:name w:val="heading 3"/>
    <w:basedOn w:val="a"/>
    <w:next w:val="a"/>
    <w:link w:val="30"/>
    <w:qFormat/>
    <w:rsid w:val="00924559"/>
    <w:pPr>
      <w:suppressAutoHyphens/>
      <w:spacing w:line="336" w:lineRule="auto"/>
      <w:ind w:left="851"/>
      <w:outlineLvl w:val="2"/>
    </w:pPr>
    <w:rPr>
      <w:b/>
      <w:lang w:val="uk-UA"/>
    </w:rPr>
  </w:style>
  <w:style w:type="paragraph" w:styleId="4">
    <w:name w:val="heading 4"/>
    <w:basedOn w:val="a"/>
    <w:next w:val="a"/>
    <w:link w:val="40"/>
    <w:qFormat/>
    <w:rsid w:val="00924559"/>
    <w:pPr>
      <w:suppressAutoHyphens/>
      <w:spacing w:line="336" w:lineRule="auto"/>
      <w:jc w:val="center"/>
      <w:outlineLvl w:val="3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51CF"/>
    <w:rPr>
      <w:b/>
      <w:caps/>
      <w:kern w:val="28"/>
      <w:sz w:val="24"/>
      <w:lang w:val="uk-UA"/>
    </w:rPr>
  </w:style>
  <w:style w:type="character" w:customStyle="1" w:styleId="20">
    <w:name w:val="Заголовок 2 Знак"/>
    <w:basedOn w:val="a0"/>
    <w:link w:val="2"/>
    <w:rsid w:val="009251CF"/>
    <w:rPr>
      <w:b/>
      <w:sz w:val="24"/>
      <w:lang w:val="uk-UA"/>
    </w:rPr>
  </w:style>
  <w:style w:type="character" w:customStyle="1" w:styleId="30">
    <w:name w:val="Заголовок 3 Знак"/>
    <w:basedOn w:val="a0"/>
    <w:link w:val="3"/>
    <w:rsid w:val="009251CF"/>
    <w:rPr>
      <w:b/>
      <w:sz w:val="24"/>
      <w:lang w:val="uk-UA"/>
    </w:rPr>
  </w:style>
  <w:style w:type="character" w:customStyle="1" w:styleId="40">
    <w:name w:val="Заголовок 4 Знак"/>
    <w:basedOn w:val="a0"/>
    <w:link w:val="4"/>
    <w:rsid w:val="009251CF"/>
    <w:rPr>
      <w:b/>
      <w:sz w:val="24"/>
      <w:lang w:val="uk-UA"/>
    </w:rPr>
  </w:style>
  <w:style w:type="paragraph" w:styleId="a3">
    <w:name w:val="header"/>
    <w:basedOn w:val="a"/>
    <w:link w:val="a4"/>
    <w:uiPriority w:val="99"/>
    <w:rsid w:val="00924559"/>
    <w:pPr>
      <w:tabs>
        <w:tab w:val="center" w:pos="4153"/>
        <w:tab w:val="right" w:pos="8306"/>
      </w:tabs>
    </w:pPr>
    <w:rPr>
      <w:lang w:val="uk-UA"/>
    </w:rPr>
  </w:style>
  <w:style w:type="character" w:customStyle="1" w:styleId="a4">
    <w:name w:val="Верхний колонтитул Знак"/>
    <w:basedOn w:val="a0"/>
    <w:link w:val="a3"/>
    <w:uiPriority w:val="99"/>
    <w:rsid w:val="00353E81"/>
    <w:rPr>
      <w:sz w:val="24"/>
      <w:lang w:val="uk-UA"/>
    </w:rPr>
  </w:style>
  <w:style w:type="paragraph" w:styleId="a5">
    <w:name w:val="caption"/>
    <w:basedOn w:val="a"/>
    <w:next w:val="a"/>
    <w:qFormat/>
    <w:rsid w:val="00924559"/>
    <w:pPr>
      <w:suppressAutoHyphens/>
      <w:spacing w:line="336" w:lineRule="auto"/>
      <w:jc w:val="center"/>
    </w:pPr>
    <w:rPr>
      <w:lang w:val="uk-UA"/>
    </w:rPr>
  </w:style>
  <w:style w:type="paragraph" w:styleId="a6">
    <w:name w:val="footer"/>
    <w:basedOn w:val="a"/>
    <w:link w:val="a7"/>
    <w:rsid w:val="00924559"/>
    <w:pPr>
      <w:tabs>
        <w:tab w:val="center" w:pos="4153"/>
        <w:tab w:val="right" w:pos="8306"/>
      </w:tabs>
    </w:pPr>
    <w:rPr>
      <w:lang w:val="uk-UA"/>
    </w:rPr>
  </w:style>
  <w:style w:type="character" w:customStyle="1" w:styleId="a7">
    <w:name w:val="Нижний колонтитул Знак"/>
    <w:basedOn w:val="a0"/>
    <w:link w:val="a6"/>
    <w:rsid w:val="009251CF"/>
    <w:rPr>
      <w:sz w:val="24"/>
      <w:lang w:val="uk-UA"/>
    </w:rPr>
  </w:style>
  <w:style w:type="character" w:styleId="a8">
    <w:name w:val="page number"/>
    <w:rsid w:val="00924559"/>
    <w:rPr>
      <w:rFonts w:ascii="Times New Roman" w:hAnsi="Times New Roman"/>
      <w:noProof w:val="0"/>
      <w:lang w:val="uk-UA"/>
    </w:rPr>
  </w:style>
  <w:style w:type="paragraph" w:styleId="11">
    <w:name w:val="toc 1"/>
    <w:basedOn w:val="a"/>
    <w:next w:val="a"/>
    <w:autoRedefine/>
    <w:semiHidden/>
    <w:rsid w:val="00924559"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1">
    <w:name w:val="toc 2"/>
    <w:basedOn w:val="a"/>
    <w:next w:val="a"/>
    <w:autoRedefine/>
    <w:semiHidden/>
    <w:rsid w:val="00924559"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1">
    <w:name w:val="toc 3"/>
    <w:basedOn w:val="a"/>
    <w:next w:val="a"/>
    <w:autoRedefine/>
    <w:semiHidden/>
    <w:rsid w:val="00924559"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1">
    <w:name w:val="toc 4"/>
    <w:basedOn w:val="a"/>
    <w:next w:val="a"/>
    <w:autoRedefine/>
    <w:semiHidden/>
    <w:rsid w:val="00924559"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9">
    <w:name w:val="Body Text"/>
    <w:basedOn w:val="a"/>
    <w:link w:val="aa"/>
    <w:rsid w:val="00924559"/>
    <w:pPr>
      <w:spacing w:line="336" w:lineRule="auto"/>
      <w:ind w:firstLine="851"/>
    </w:pPr>
  </w:style>
  <w:style w:type="character" w:customStyle="1" w:styleId="aa">
    <w:name w:val="Основной текст Знак"/>
    <w:basedOn w:val="a0"/>
    <w:link w:val="a9"/>
    <w:rsid w:val="009251CF"/>
    <w:rPr>
      <w:sz w:val="24"/>
    </w:rPr>
  </w:style>
  <w:style w:type="paragraph" w:customStyle="1" w:styleId="ab">
    <w:name w:val="Переменные"/>
    <w:basedOn w:val="a9"/>
    <w:rsid w:val="00924559"/>
    <w:pPr>
      <w:tabs>
        <w:tab w:val="left" w:pos="482"/>
      </w:tabs>
      <w:ind w:left="482" w:hanging="482"/>
    </w:pPr>
  </w:style>
  <w:style w:type="paragraph" w:styleId="ac">
    <w:name w:val="Document Map"/>
    <w:basedOn w:val="a"/>
    <w:link w:val="ad"/>
    <w:semiHidden/>
    <w:rsid w:val="00924559"/>
    <w:pPr>
      <w:shd w:val="clear" w:color="auto" w:fill="000080"/>
    </w:pPr>
  </w:style>
  <w:style w:type="character" w:customStyle="1" w:styleId="ad">
    <w:name w:val="Схема документа Знак"/>
    <w:basedOn w:val="a0"/>
    <w:link w:val="ac"/>
    <w:semiHidden/>
    <w:rsid w:val="009251CF"/>
    <w:rPr>
      <w:sz w:val="24"/>
      <w:shd w:val="clear" w:color="auto" w:fill="000080"/>
    </w:rPr>
  </w:style>
  <w:style w:type="paragraph" w:customStyle="1" w:styleId="ae">
    <w:name w:val="Формула"/>
    <w:basedOn w:val="a9"/>
    <w:rsid w:val="00924559"/>
    <w:pPr>
      <w:tabs>
        <w:tab w:val="center" w:pos="4536"/>
        <w:tab w:val="right" w:pos="9356"/>
      </w:tabs>
      <w:ind w:firstLine="0"/>
    </w:pPr>
  </w:style>
  <w:style w:type="paragraph" w:customStyle="1" w:styleId="af">
    <w:name w:val="Чертежный"/>
    <w:rsid w:val="00924559"/>
    <w:pPr>
      <w:ind w:firstLine="567"/>
      <w:jc w:val="both"/>
    </w:pPr>
    <w:rPr>
      <w:rFonts w:ascii="ISOCPEUR" w:hAnsi="ISOCPEUR"/>
      <w:i/>
      <w:sz w:val="28"/>
      <w:lang w:val="uk-UA"/>
    </w:rPr>
  </w:style>
  <w:style w:type="paragraph" w:customStyle="1" w:styleId="af0">
    <w:name w:val="Листинг программы"/>
    <w:rsid w:val="00924559"/>
    <w:pPr>
      <w:suppressAutoHyphens/>
      <w:ind w:firstLine="567"/>
      <w:jc w:val="both"/>
    </w:pPr>
    <w:rPr>
      <w:noProof/>
    </w:rPr>
  </w:style>
  <w:style w:type="paragraph" w:styleId="af1">
    <w:name w:val="annotation text"/>
    <w:basedOn w:val="a"/>
    <w:link w:val="af2"/>
    <w:semiHidden/>
    <w:rsid w:val="00924559"/>
    <w:rPr>
      <w:rFonts w:ascii="Journal" w:hAnsi="Journal"/>
    </w:rPr>
  </w:style>
  <w:style w:type="character" w:customStyle="1" w:styleId="af2">
    <w:name w:val="Текст примечания Знак"/>
    <w:basedOn w:val="a0"/>
    <w:link w:val="af1"/>
    <w:semiHidden/>
    <w:rsid w:val="009251CF"/>
    <w:rPr>
      <w:rFonts w:ascii="Journal" w:hAnsi="Journal"/>
      <w:sz w:val="24"/>
    </w:rPr>
  </w:style>
  <w:style w:type="character" w:styleId="af3">
    <w:name w:val="Hyperlink"/>
    <w:basedOn w:val="a0"/>
    <w:uiPriority w:val="99"/>
    <w:unhideWhenUsed/>
    <w:rsid w:val="008D22EF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8D22EF"/>
    <w:rPr>
      <w:color w:val="800080"/>
      <w:u w:val="single"/>
    </w:rPr>
  </w:style>
  <w:style w:type="paragraph" w:customStyle="1" w:styleId="xl85">
    <w:name w:val="xl85"/>
    <w:basedOn w:val="a"/>
    <w:rsid w:val="008D2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18"/>
      <w:szCs w:val="18"/>
    </w:rPr>
  </w:style>
  <w:style w:type="paragraph" w:customStyle="1" w:styleId="xl86">
    <w:name w:val="xl86"/>
    <w:basedOn w:val="a"/>
    <w:rsid w:val="008D2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 w:val="18"/>
      <w:szCs w:val="18"/>
    </w:rPr>
  </w:style>
  <w:style w:type="paragraph" w:customStyle="1" w:styleId="xl87">
    <w:name w:val="xl87"/>
    <w:basedOn w:val="a"/>
    <w:rsid w:val="008D2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8D2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8D2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Cs w:val="24"/>
    </w:rPr>
  </w:style>
  <w:style w:type="paragraph" w:customStyle="1" w:styleId="xl90">
    <w:name w:val="xl90"/>
    <w:basedOn w:val="a"/>
    <w:rsid w:val="008D2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8D2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szCs w:val="24"/>
    </w:rPr>
  </w:style>
  <w:style w:type="paragraph" w:customStyle="1" w:styleId="xl92">
    <w:name w:val="xl92"/>
    <w:basedOn w:val="a"/>
    <w:rsid w:val="008D22EF"/>
    <w:pPr>
      <w:shd w:val="clear" w:color="000000" w:fill="FFFFFF"/>
      <w:spacing w:before="100" w:beforeAutospacing="1" w:after="100" w:afterAutospacing="1"/>
      <w:ind w:firstLine="0"/>
      <w:jc w:val="left"/>
    </w:pPr>
    <w:rPr>
      <w:szCs w:val="24"/>
    </w:rPr>
  </w:style>
  <w:style w:type="paragraph" w:customStyle="1" w:styleId="xl93">
    <w:name w:val="xl93"/>
    <w:basedOn w:val="a"/>
    <w:rsid w:val="008D2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ind w:firstLine="0"/>
      <w:jc w:val="left"/>
      <w:textAlignment w:val="center"/>
    </w:pPr>
    <w:rPr>
      <w:color w:val="000000"/>
      <w:sz w:val="18"/>
      <w:szCs w:val="18"/>
    </w:rPr>
  </w:style>
  <w:style w:type="paragraph" w:customStyle="1" w:styleId="xl94">
    <w:name w:val="xl94"/>
    <w:basedOn w:val="a"/>
    <w:rsid w:val="008D2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8D2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ind w:firstLine="0"/>
      <w:jc w:val="center"/>
      <w:textAlignment w:val="center"/>
    </w:pPr>
    <w:rPr>
      <w:color w:val="000000"/>
      <w:sz w:val="18"/>
      <w:szCs w:val="18"/>
    </w:rPr>
  </w:style>
  <w:style w:type="paragraph" w:customStyle="1" w:styleId="xl96">
    <w:name w:val="xl96"/>
    <w:basedOn w:val="a"/>
    <w:rsid w:val="008D2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color w:val="000000"/>
      <w:sz w:val="18"/>
      <w:szCs w:val="18"/>
    </w:rPr>
  </w:style>
  <w:style w:type="paragraph" w:customStyle="1" w:styleId="xl97">
    <w:name w:val="xl97"/>
    <w:basedOn w:val="a"/>
    <w:rsid w:val="008D2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8D2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8D2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18"/>
      <w:szCs w:val="18"/>
    </w:rPr>
  </w:style>
  <w:style w:type="paragraph" w:styleId="af5">
    <w:name w:val="List Paragraph"/>
    <w:basedOn w:val="a"/>
    <w:uiPriority w:val="34"/>
    <w:qFormat/>
    <w:rsid w:val="0063052D"/>
    <w:pPr>
      <w:ind w:left="720"/>
      <w:contextualSpacing/>
    </w:pPr>
  </w:style>
  <w:style w:type="paragraph" w:styleId="af6">
    <w:name w:val="Balloon Text"/>
    <w:basedOn w:val="a"/>
    <w:link w:val="af7"/>
    <w:semiHidden/>
    <w:unhideWhenUsed/>
    <w:rsid w:val="00B021B8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semiHidden/>
    <w:rsid w:val="00B021B8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D42BA"/>
    <w:pPr>
      <w:widowControl w:val="0"/>
      <w:autoSpaceDE w:val="0"/>
      <w:autoSpaceDN w:val="0"/>
    </w:pPr>
    <w:rPr>
      <w:rFonts w:eastAsiaTheme="minorEastAsia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6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D346D-A427-485D-8577-E3B6A73E2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31</Pages>
  <Words>8112</Words>
  <Characters>46239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Кухарева Наталья Алексеевна</dc:creator>
  <cp:lastModifiedBy>Коган Ольга Георгиевна</cp:lastModifiedBy>
  <cp:revision>6</cp:revision>
  <cp:lastPrinted>2024-11-19T13:52:00Z</cp:lastPrinted>
  <dcterms:created xsi:type="dcterms:W3CDTF">2025-03-17T07:46:00Z</dcterms:created>
  <dcterms:modified xsi:type="dcterms:W3CDTF">2025-03-19T10:07:00Z</dcterms:modified>
</cp:coreProperties>
</file>